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bookmarkStart w:id="0" w:name="Text1"/>
      <w:r w:rsidR="00F42595">
        <w:rPr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42595">
        <w:rPr>
          <w:sz w:val="24"/>
          <w:szCs w:val="24"/>
        </w:rPr>
        <w:instrText xml:space="preserve"> FORMTEXT </w:instrText>
      </w:r>
      <w:r w:rsidR="00F42595">
        <w:rPr>
          <w:sz w:val="24"/>
          <w:szCs w:val="24"/>
        </w:rPr>
      </w:r>
      <w:r w:rsidR="00F42595">
        <w:rPr>
          <w:sz w:val="24"/>
          <w:szCs w:val="24"/>
        </w:rPr>
        <w:fldChar w:fldCharType="separate"/>
      </w:r>
      <w:bookmarkStart w:id="1" w:name="_GoBack"/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bookmarkEnd w:id="1"/>
      <w:r w:rsidR="00F42595">
        <w:rPr>
          <w:sz w:val="24"/>
          <w:szCs w:val="24"/>
        </w:rPr>
        <w:fldChar w:fldCharType="end"/>
      </w:r>
      <w:bookmarkEnd w:id="0"/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84475E" w:rsidP="00F42595">
      <w:pPr>
        <w:pStyle w:val="Nzev"/>
        <w:spacing w:after="0"/>
        <w:rPr>
          <w:sz w:val="36"/>
          <w:szCs w:val="36"/>
        </w:rPr>
      </w:pPr>
      <w:r w:rsidRPr="0084475E">
        <w:rPr>
          <w:sz w:val="32"/>
          <w:szCs w:val="32"/>
        </w:rPr>
        <w:t>Oprava kompenzátorů Šlapanov</w:t>
      </w:r>
    </w:p>
    <w:p w:rsid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F42595" w:rsidRDefault="00F42595" w:rsidP="00F42595"/>
    <w:p w:rsidR="00F42595" w:rsidRPr="00F42595" w:rsidRDefault="00F42595" w:rsidP="00F42595"/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č.p.213, č.or.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D879F7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59"/>
        <w:gridCol w:w="2409"/>
        <w:gridCol w:w="1839"/>
        <w:gridCol w:w="2665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F42595" w:rsidRPr="009A21C7" w:rsidTr="00F42595">
        <w:tc>
          <w:tcPr>
            <w:tcW w:w="2660" w:type="dxa"/>
            <w:vAlign w:val="center"/>
          </w:tcPr>
          <w:p w:rsidR="00F42595" w:rsidRPr="009A0F9B" w:rsidRDefault="00F4259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Jaroslav Pecka</w:t>
            </w:r>
          </w:p>
        </w:tc>
        <w:tc>
          <w:tcPr>
            <w:tcW w:w="1839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604 220 361</w:t>
            </w:r>
          </w:p>
        </w:tc>
        <w:tc>
          <w:tcPr>
            <w:tcW w:w="2303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jaroslav.pecka@ceproas.cz</w:t>
            </w:r>
          </w:p>
        </w:tc>
      </w:tr>
      <w:tr w:rsidR="00F42595" w:rsidRPr="009A21C7" w:rsidTr="00F42595">
        <w:tc>
          <w:tcPr>
            <w:tcW w:w="2660" w:type="dxa"/>
            <w:vAlign w:val="center"/>
          </w:tcPr>
          <w:p w:rsidR="00F42595" w:rsidRPr="009A0F9B" w:rsidRDefault="00F4259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Jaroslav Pecka</w:t>
            </w:r>
          </w:p>
        </w:tc>
        <w:tc>
          <w:tcPr>
            <w:tcW w:w="1839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604 220 361</w:t>
            </w:r>
          </w:p>
        </w:tc>
        <w:tc>
          <w:tcPr>
            <w:tcW w:w="2303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jaroslav.pecka@ceproas.cz</w:t>
            </w:r>
          </w:p>
        </w:tc>
      </w:tr>
      <w:tr w:rsidR="00F42595" w:rsidRPr="009A21C7" w:rsidTr="00F42595">
        <w:tc>
          <w:tcPr>
            <w:tcW w:w="2660" w:type="dxa"/>
            <w:vAlign w:val="center"/>
          </w:tcPr>
          <w:p w:rsidR="00F42595" w:rsidRPr="009A0F9B" w:rsidRDefault="00F4259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Jaroslav Pecka</w:t>
            </w:r>
          </w:p>
        </w:tc>
        <w:tc>
          <w:tcPr>
            <w:tcW w:w="1839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604 220 361</w:t>
            </w:r>
          </w:p>
        </w:tc>
        <w:tc>
          <w:tcPr>
            <w:tcW w:w="2303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jaroslav.pecka@ceproas.cz</w:t>
            </w:r>
          </w:p>
        </w:tc>
      </w:tr>
      <w:tr w:rsidR="00F42595" w:rsidRPr="009A21C7" w:rsidTr="00F42595">
        <w:tc>
          <w:tcPr>
            <w:tcW w:w="2660" w:type="dxa"/>
            <w:vAlign w:val="center"/>
          </w:tcPr>
          <w:p w:rsidR="00F42595" w:rsidRPr="009A0F9B" w:rsidRDefault="00F4259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Jaroslav Pecka</w:t>
            </w:r>
          </w:p>
        </w:tc>
        <w:tc>
          <w:tcPr>
            <w:tcW w:w="1839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604 220 361</w:t>
            </w:r>
          </w:p>
        </w:tc>
        <w:tc>
          <w:tcPr>
            <w:tcW w:w="2303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jaroslav.pecka@ceproas.cz</w:t>
            </w:r>
          </w:p>
        </w:tc>
      </w:tr>
      <w:tr w:rsidR="00F42595" w:rsidRPr="009A21C7" w:rsidTr="00F42595">
        <w:tc>
          <w:tcPr>
            <w:tcW w:w="2660" w:type="dxa"/>
          </w:tcPr>
          <w:p w:rsidR="00F42595" w:rsidRPr="009A0F9B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Mgr. Jakub Hršel</w:t>
            </w:r>
          </w:p>
        </w:tc>
        <w:tc>
          <w:tcPr>
            <w:tcW w:w="1839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739 240 714</w:t>
            </w:r>
          </w:p>
        </w:tc>
        <w:tc>
          <w:tcPr>
            <w:tcW w:w="2303" w:type="dxa"/>
            <w:vAlign w:val="center"/>
          </w:tcPr>
          <w:p w:rsidR="00F42595" w:rsidRPr="00F42595" w:rsidRDefault="00F42595" w:rsidP="00F4259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42595">
              <w:rPr>
                <w:rFonts w:cs="Arial"/>
                <w:color w:val="000000"/>
                <w:sz w:val="20"/>
                <w:szCs w:val="20"/>
              </w:rPr>
              <w:t>jakub.hrsel@ceproas.cz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97481E" w:rsidRDefault="00C30D59" w:rsidP="00C30D59">
      <w:pPr>
        <w:pStyle w:val="Odstavec2"/>
      </w:pPr>
      <w:r w:rsidRPr="0097481E">
        <w:t>Zhotovitel:</w:t>
      </w:r>
      <w:r w:rsidRPr="0097481E">
        <w:tab/>
      </w:r>
      <w:r w:rsidRPr="0097481E">
        <w:tab/>
      </w:r>
      <w:r w:rsidRPr="0097481E">
        <w:tab/>
      </w:r>
      <w:bookmarkStart w:id="2" w:name="Text2"/>
      <w:r w:rsidR="00F42595" w:rsidRPr="002D0E65">
        <w:rPr>
          <w:b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42595" w:rsidRPr="002D0E65">
        <w:rPr>
          <w:b/>
          <w:highlight w:val="yellow"/>
        </w:rPr>
        <w:instrText xml:space="preserve"> FORMTEXT </w:instrText>
      </w:r>
      <w:r w:rsidR="00F42595" w:rsidRPr="002D0E65">
        <w:rPr>
          <w:b/>
          <w:highlight w:val="yellow"/>
        </w:rPr>
      </w:r>
      <w:r w:rsidR="00F42595" w:rsidRPr="002D0E65">
        <w:rPr>
          <w:b/>
          <w:highlight w:val="yellow"/>
        </w:rPr>
        <w:fldChar w:fldCharType="separate"/>
      </w:r>
      <w:r w:rsidR="00F42595" w:rsidRPr="002D0E65">
        <w:rPr>
          <w:b/>
          <w:noProof/>
          <w:highlight w:val="yellow"/>
        </w:rPr>
        <w:t> </w:t>
      </w:r>
      <w:r w:rsidR="00F42595" w:rsidRPr="002D0E65">
        <w:rPr>
          <w:b/>
          <w:noProof/>
          <w:highlight w:val="yellow"/>
        </w:rPr>
        <w:t> </w:t>
      </w:r>
      <w:r w:rsidR="00F42595" w:rsidRPr="002D0E65">
        <w:rPr>
          <w:b/>
          <w:noProof/>
          <w:highlight w:val="yellow"/>
        </w:rPr>
        <w:t> </w:t>
      </w:r>
      <w:r w:rsidR="00F42595" w:rsidRPr="002D0E65">
        <w:rPr>
          <w:b/>
          <w:noProof/>
          <w:highlight w:val="yellow"/>
        </w:rPr>
        <w:t> </w:t>
      </w:r>
      <w:r w:rsidR="00F42595" w:rsidRPr="002D0E65">
        <w:rPr>
          <w:b/>
          <w:noProof/>
          <w:highlight w:val="yellow"/>
        </w:rPr>
        <w:t> </w:t>
      </w:r>
      <w:r w:rsidR="00F42595" w:rsidRPr="002D0E65">
        <w:rPr>
          <w:b/>
          <w:highlight w:val="yellow"/>
        </w:rPr>
        <w:fldChar w:fldCharType="end"/>
      </w:r>
      <w:bookmarkEnd w:id="2"/>
    </w:p>
    <w:p w:rsidR="00C30D59" w:rsidRPr="0097481E" w:rsidRDefault="00C30D59" w:rsidP="00C30D59">
      <w:pPr>
        <w:ind w:left="283" w:firstLine="284"/>
      </w:pPr>
      <w:r w:rsidRPr="0097481E">
        <w:t>se sídlem:</w:t>
      </w:r>
      <w:r w:rsidRPr="0097481E">
        <w:tab/>
      </w:r>
      <w:r w:rsidRPr="0097481E">
        <w:tab/>
      </w:r>
      <w:r w:rsidRPr="0097481E">
        <w:tab/>
      </w:r>
      <w:bookmarkStart w:id="3" w:name="Text3"/>
      <w:r w:rsidR="00F42595" w:rsidRPr="002D0E65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F42595" w:rsidRPr="002D0E65">
        <w:rPr>
          <w:highlight w:val="yellow"/>
        </w:rPr>
        <w:instrText xml:space="preserve"> FORMTEXT </w:instrText>
      </w:r>
      <w:r w:rsidR="00F42595" w:rsidRPr="002D0E65">
        <w:rPr>
          <w:highlight w:val="yellow"/>
        </w:rPr>
      </w:r>
      <w:r w:rsidR="00F42595" w:rsidRPr="002D0E65">
        <w:rPr>
          <w:highlight w:val="yellow"/>
        </w:rPr>
        <w:fldChar w:fldCharType="separate"/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highlight w:val="yellow"/>
        </w:rPr>
        <w:fldChar w:fldCharType="end"/>
      </w:r>
      <w:bookmarkEnd w:id="3"/>
    </w:p>
    <w:p w:rsidR="00C30D59" w:rsidRPr="0097481E" w:rsidRDefault="00C30D59" w:rsidP="00C30D59">
      <w:pPr>
        <w:ind w:left="283" w:firstLine="284"/>
      </w:pPr>
      <w:r w:rsidRPr="0097481E">
        <w:t>zapsaná:</w:t>
      </w:r>
      <w:r w:rsidRPr="0097481E">
        <w:tab/>
      </w:r>
      <w:r w:rsidRPr="0097481E">
        <w:tab/>
      </w:r>
      <w:r w:rsidRPr="0097481E">
        <w:tab/>
      </w:r>
      <w:r w:rsidRPr="0097481E">
        <w:tab/>
      </w:r>
      <w:bookmarkStart w:id="4" w:name="Text4"/>
      <w:r w:rsidR="00F42595" w:rsidRPr="002D0E65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F42595" w:rsidRPr="002D0E65">
        <w:rPr>
          <w:highlight w:val="yellow"/>
        </w:rPr>
        <w:instrText xml:space="preserve"> FORMTEXT </w:instrText>
      </w:r>
      <w:r w:rsidR="00F42595" w:rsidRPr="002D0E65">
        <w:rPr>
          <w:highlight w:val="yellow"/>
        </w:rPr>
      </w:r>
      <w:r w:rsidR="00F42595" w:rsidRPr="002D0E65">
        <w:rPr>
          <w:highlight w:val="yellow"/>
        </w:rPr>
        <w:fldChar w:fldCharType="separate"/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highlight w:val="yellow"/>
        </w:rPr>
        <w:fldChar w:fldCharType="end"/>
      </w:r>
      <w:bookmarkEnd w:id="4"/>
    </w:p>
    <w:p w:rsidR="00C30D59" w:rsidRPr="0097481E" w:rsidRDefault="00C30D59" w:rsidP="00C30D59">
      <w:pPr>
        <w:ind w:left="283" w:firstLine="284"/>
      </w:pPr>
      <w:r w:rsidRPr="0097481E">
        <w:t>bankovní spojení:</w:t>
      </w:r>
      <w:r w:rsidRPr="0097481E">
        <w:tab/>
      </w:r>
      <w:bookmarkStart w:id="5" w:name="Text5"/>
      <w:r w:rsidR="00F42595" w:rsidRPr="002D0E65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42595" w:rsidRPr="002D0E65">
        <w:rPr>
          <w:highlight w:val="yellow"/>
        </w:rPr>
        <w:instrText xml:space="preserve"> FORMTEXT </w:instrText>
      </w:r>
      <w:r w:rsidR="00F42595" w:rsidRPr="002D0E65">
        <w:rPr>
          <w:highlight w:val="yellow"/>
        </w:rPr>
      </w:r>
      <w:r w:rsidR="00F42595" w:rsidRPr="002D0E65">
        <w:rPr>
          <w:highlight w:val="yellow"/>
        </w:rPr>
        <w:fldChar w:fldCharType="separate"/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highlight w:val="yellow"/>
        </w:rPr>
        <w:fldChar w:fldCharType="end"/>
      </w:r>
      <w:bookmarkEnd w:id="5"/>
    </w:p>
    <w:p w:rsidR="00C30D59" w:rsidRPr="0097481E" w:rsidRDefault="00C30D59" w:rsidP="00C30D59">
      <w:pPr>
        <w:ind w:left="283" w:firstLine="284"/>
      </w:pPr>
      <w:r w:rsidRPr="0097481E">
        <w:t>č.</w:t>
      </w:r>
      <w:r w:rsidR="00E53AFF">
        <w:t xml:space="preserve"> </w:t>
      </w:r>
      <w:r w:rsidRPr="0097481E">
        <w:t>účtu:</w:t>
      </w:r>
      <w:r w:rsidRPr="0097481E">
        <w:tab/>
      </w:r>
      <w:r w:rsidRPr="0097481E">
        <w:tab/>
      </w:r>
      <w:r w:rsidRPr="0097481E">
        <w:tab/>
      </w:r>
      <w:r w:rsidRPr="0097481E">
        <w:tab/>
      </w:r>
      <w:bookmarkStart w:id="6" w:name="Text6"/>
      <w:r w:rsidR="00F42595" w:rsidRPr="002D0E65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42595" w:rsidRPr="002D0E65">
        <w:rPr>
          <w:highlight w:val="yellow"/>
        </w:rPr>
        <w:instrText xml:space="preserve"> FORMTEXT </w:instrText>
      </w:r>
      <w:r w:rsidR="00F42595" w:rsidRPr="002D0E65">
        <w:rPr>
          <w:highlight w:val="yellow"/>
        </w:rPr>
      </w:r>
      <w:r w:rsidR="00F42595" w:rsidRPr="002D0E65">
        <w:rPr>
          <w:highlight w:val="yellow"/>
        </w:rPr>
        <w:fldChar w:fldCharType="separate"/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highlight w:val="yellow"/>
        </w:rPr>
        <w:fldChar w:fldCharType="end"/>
      </w:r>
      <w:bookmarkEnd w:id="6"/>
    </w:p>
    <w:p w:rsidR="00C30D59" w:rsidRPr="0097481E" w:rsidRDefault="00C30D59" w:rsidP="00C30D59">
      <w:pPr>
        <w:ind w:left="283" w:firstLine="284"/>
      </w:pPr>
      <w:r w:rsidRPr="0097481E">
        <w:t>IČ:</w:t>
      </w:r>
      <w:r w:rsidRPr="0097481E">
        <w:tab/>
      </w:r>
      <w:r w:rsidRPr="0097481E">
        <w:tab/>
      </w:r>
      <w:r w:rsidRPr="0097481E">
        <w:tab/>
      </w:r>
      <w:r w:rsidRPr="0097481E">
        <w:tab/>
      </w:r>
      <w:r w:rsidRPr="0097481E">
        <w:tab/>
      </w:r>
      <w:r w:rsidRPr="0097481E">
        <w:tab/>
      </w:r>
      <w:bookmarkStart w:id="7" w:name="Text7"/>
      <w:r w:rsidR="00F42595" w:rsidRPr="002D0E65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F42595" w:rsidRPr="002D0E65">
        <w:rPr>
          <w:highlight w:val="yellow"/>
        </w:rPr>
        <w:instrText xml:space="preserve"> FORMTEXT </w:instrText>
      </w:r>
      <w:r w:rsidR="00F42595" w:rsidRPr="002D0E65">
        <w:rPr>
          <w:highlight w:val="yellow"/>
        </w:rPr>
      </w:r>
      <w:r w:rsidR="00F42595" w:rsidRPr="002D0E65">
        <w:rPr>
          <w:highlight w:val="yellow"/>
        </w:rPr>
        <w:fldChar w:fldCharType="separate"/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highlight w:val="yellow"/>
        </w:rPr>
        <w:fldChar w:fldCharType="end"/>
      </w:r>
      <w:bookmarkEnd w:id="7"/>
    </w:p>
    <w:p w:rsidR="00C30D59" w:rsidRPr="0097481E" w:rsidRDefault="00C30D59" w:rsidP="00C30D59">
      <w:pPr>
        <w:ind w:left="283" w:firstLine="284"/>
      </w:pPr>
      <w:r w:rsidRPr="0097481E">
        <w:t>DIČ:</w:t>
      </w:r>
      <w:r w:rsidRPr="0097481E">
        <w:tab/>
      </w:r>
      <w:r w:rsidRPr="0097481E">
        <w:tab/>
      </w:r>
      <w:r w:rsidRPr="0097481E">
        <w:tab/>
      </w:r>
      <w:r w:rsidRPr="0097481E">
        <w:tab/>
      </w:r>
      <w:r w:rsidRPr="0097481E">
        <w:tab/>
      </w:r>
      <w:bookmarkStart w:id="8" w:name="Text8"/>
      <w:r w:rsidR="00F42595" w:rsidRPr="002D0E65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42595" w:rsidRPr="002D0E65">
        <w:rPr>
          <w:highlight w:val="yellow"/>
        </w:rPr>
        <w:instrText xml:space="preserve"> FORMTEXT </w:instrText>
      </w:r>
      <w:r w:rsidR="00F42595" w:rsidRPr="002D0E65">
        <w:rPr>
          <w:highlight w:val="yellow"/>
        </w:rPr>
      </w:r>
      <w:r w:rsidR="00F42595" w:rsidRPr="002D0E65">
        <w:rPr>
          <w:highlight w:val="yellow"/>
        </w:rPr>
        <w:fldChar w:fldCharType="separate"/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highlight w:val="yellow"/>
        </w:rPr>
        <w:fldChar w:fldCharType="end"/>
      </w:r>
      <w:bookmarkEnd w:id="8"/>
    </w:p>
    <w:p w:rsidR="00C30D59" w:rsidRPr="0097481E" w:rsidRDefault="00D879F7" w:rsidP="00C30D59">
      <w:pPr>
        <w:ind w:left="283" w:firstLine="284"/>
      </w:pPr>
      <w:r>
        <w:t>zastoupena</w:t>
      </w:r>
      <w:r w:rsidR="00C30D59" w:rsidRPr="0097481E">
        <w:t>:</w:t>
      </w:r>
      <w:r w:rsidR="00C30D59" w:rsidRPr="0097481E">
        <w:tab/>
      </w:r>
      <w:r w:rsidR="00C30D59" w:rsidRPr="0097481E">
        <w:tab/>
      </w:r>
      <w:r w:rsidR="00C30D59" w:rsidRPr="0097481E">
        <w:tab/>
      </w:r>
      <w:bookmarkStart w:id="9" w:name="Text9"/>
      <w:r w:rsidR="00F42595" w:rsidRPr="002D0E65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F42595" w:rsidRPr="002D0E65">
        <w:rPr>
          <w:highlight w:val="yellow"/>
        </w:rPr>
        <w:instrText xml:space="preserve"> FORMTEXT </w:instrText>
      </w:r>
      <w:r w:rsidR="00F42595" w:rsidRPr="002D0E65">
        <w:rPr>
          <w:highlight w:val="yellow"/>
        </w:rPr>
      </w:r>
      <w:r w:rsidR="00F42595" w:rsidRPr="002D0E65">
        <w:rPr>
          <w:highlight w:val="yellow"/>
        </w:rPr>
        <w:fldChar w:fldCharType="separate"/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highlight w:val="yellow"/>
        </w:rPr>
        <w:fldChar w:fldCharType="end"/>
      </w:r>
      <w:bookmarkEnd w:id="9"/>
    </w:p>
    <w:p w:rsidR="00C30D59" w:rsidRDefault="00C30D59" w:rsidP="00C30D59">
      <w:r w:rsidRPr="0097481E">
        <w:tab/>
      </w:r>
      <w:r w:rsidRPr="0097481E">
        <w:tab/>
      </w:r>
      <w:r w:rsidRPr="0097481E">
        <w:tab/>
      </w:r>
      <w:r w:rsidRPr="0097481E">
        <w:tab/>
      </w:r>
      <w:r w:rsidRPr="0097481E">
        <w:tab/>
      </w:r>
      <w:r w:rsidRPr="0097481E">
        <w:tab/>
      </w:r>
      <w:r w:rsidRPr="0097481E">
        <w:tab/>
      </w:r>
      <w:r w:rsidRPr="0097481E">
        <w:tab/>
      </w:r>
      <w:bookmarkStart w:id="10" w:name="Text10"/>
      <w:r w:rsidR="00F42595" w:rsidRPr="002D0E65">
        <w:rPr>
          <w:highlight w:val="yellow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F42595" w:rsidRPr="002D0E65">
        <w:rPr>
          <w:highlight w:val="yellow"/>
        </w:rPr>
        <w:instrText xml:space="preserve"> FORMTEXT </w:instrText>
      </w:r>
      <w:r w:rsidR="00F42595" w:rsidRPr="002D0E65">
        <w:rPr>
          <w:highlight w:val="yellow"/>
        </w:rPr>
      </w:r>
      <w:r w:rsidR="00F42595" w:rsidRPr="002D0E65">
        <w:rPr>
          <w:highlight w:val="yellow"/>
        </w:rPr>
        <w:fldChar w:fldCharType="separate"/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noProof/>
          <w:highlight w:val="yellow"/>
        </w:rPr>
        <w:t> </w:t>
      </w:r>
      <w:r w:rsidR="00F42595" w:rsidRPr="002D0E65">
        <w:rPr>
          <w:highlight w:val="yellow"/>
        </w:rPr>
        <w:fldChar w:fldCharType="end"/>
      </w:r>
      <w:bookmarkEnd w:id="10"/>
    </w:p>
    <w:p w:rsidR="00F42595" w:rsidRDefault="00F42595" w:rsidP="00C30D59"/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84475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1" w:name="Text34"/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1"/>
          </w:p>
        </w:tc>
        <w:tc>
          <w:tcPr>
            <w:tcW w:w="1839" w:type="dxa"/>
            <w:vAlign w:val="center"/>
          </w:tcPr>
          <w:p w:rsidR="00C30D59" w:rsidRPr="009A0F9B" w:rsidRDefault="0084475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2" w:name="Text35"/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2"/>
          </w:p>
        </w:tc>
        <w:tc>
          <w:tcPr>
            <w:tcW w:w="2303" w:type="dxa"/>
            <w:vAlign w:val="center"/>
          </w:tcPr>
          <w:p w:rsidR="00C30D59" w:rsidRPr="009A0F9B" w:rsidRDefault="0084475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3" w:name="Text36"/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3"/>
          </w:p>
        </w:tc>
      </w:tr>
      <w:tr w:rsidR="002D0E65" w:rsidRPr="009A21C7" w:rsidTr="009A0F9B">
        <w:tc>
          <w:tcPr>
            <w:tcW w:w="2660" w:type="dxa"/>
            <w:vAlign w:val="center"/>
          </w:tcPr>
          <w:p w:rsidR="002D0E65" w:rsidRPr="009A0F9B" w:rsidRDefault="002D0E6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2D0E65" w:rsidRPr="009A0F9B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2D0E65" w:rsidRPr="009A0F9B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2D0E65" w:rsidRPr="009A0F9B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2D0E65" w:rsidRPr="009A21C7" w:rsidTr="009A0F9B">
        <w:tc>
          <w:tcPr>
            <w:tcW w:w="2660" w:type="dxa"/>
            <w:vAlign w:val="center"/>
          </w:tcPr>
          <w:p w:rsidR="002D0E65" w:rsidRPr="009A0F9B" w:rsidRDefault="002D0E6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2D0E65" w:rsidRPr="009A0F9B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2D0E65" w:rsidRPr="009A0F9B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2D0E65" w:rsidRPr="009A0F9B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2D0E65" w:rsidRPr="009A21C7" w:rsidTr="009A0F9B">
        <w:tc>
          <w:tcPr>
            <w:tcW w:w="2660" w:type="dxa"/>
            <w:vAlign w:val="center"/>
          </w:tcPr>
          <w:p w:rsidR="002D0E65" w:rsidRPr="009A0F9B" w:rsidRDefault="002D0E6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2D0E65" w:rsidRPr="009A0F9B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2D0E65" w:rsidRPr="009A0F9B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2D0E65" w:rsidRPr="009A0F9B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2D0E65" w:rsidRPr="009A21C7" w:rsidTr="009A0F9B">
        <w:tc>
          <w:tcPr>
            <w:tcW w:w="2660" w:type="dxa"/>
            <w:vAlign w:val="center"/>
          </w:tcPr>
          <w:p w:rsidR="002D0E65" w:rsidRPr="009A0F9B" w:rsidRDefault="002D0E6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2D0E65" w:rsidRPr="009A0F9B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2D0E65" w:rsidRPr="009A0F9B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2D0E65" w:rsidRPr="009A0F9B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2D0E65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297835" w:rsidRDefault="00B20BE0" w:rsidP="00132D92">
      <w:pPr>
        <w:pStyle w:val="Odstavec2"/>
      </w:pPr>
      <w:bookmarkStart w:id="14" w:name="_Ref372628015"/>
      <w:r w:rsidRPr="004F3BF5">
        <w:t xml:space="preserve">Předmětem této Smlouvy je realizace díla </w:t>
      </w:r>
      <w:r w:rsidR="00297835">
        <w:t>s</w:t>
      </w:r>
      <w:r w:rsidR="00132D92">
        <w:t> </w:t>
      </w:r>
      <w:r w:rsidR="00297835">
        <w:t>názvem</w:t>
      </w:r>
      <w:r w:rsidR="00132D92">
        <w:t xml:space="preserve"> </w:t>
      </w:r>
      <w:r w:rsidR="00132D92" w:rsidRPr="004F3BF5">
        <w:t>„</w:t>
      </w:r>
      <w:r w:rsidR="00132D92" w:rsidRPr="00132D92">
        <w:t>Oprava kompenzátorů Šlapanov</w:t>
      </w:r>
      <w:r w:rsidR="00132D92" w:rsidRPr="004F3BF5">
        <w:t xml:space="preserve">“, které zahrnuje </w:t>
      </w:r>
      <w:r w:rsidR="00132D92">
        <w:t>zejména níže uvedené práce, služby a dodávky</w:t>
      </w:r>
      <w:r w:rsidR="00297835">
        <w:t>:</w:t>
      </w:r>
      <w:bookmarkEnd w:id="14"/>
    </w:p>
    <w:p w:rsidR="007831E0" w:rsidRDefault="00521178" w:rsidP="003815E2">
      <w:pPr>
        <w:pStyle w:val="Odstavec3"/>
      </w:pPr>
      <w:r>
        <w:t xml:space="preserve">demontáž 2 ks původních poškozených přivařených kompenzátorů na potrubí DN200, </w:t>
      </w:r>
    </w:p>
    <w:p w:rsidR="00132D92" w:rsidRDefault="00521178" w:rsidP="003815E2">
      <w:pPr>
        <w:pStyle w:val="Odstavec3"/>
      </w:pPr>
      <w:r>
        <w:t>dodávka a montáž nových</w:t>
      </w:r>
      <w:r w:rsidR="003815E2">
        <w:t xml:space="preserve"> přivařovacích</w:t>
      </w:r>
      <w:r>
        <w:t xml:space="preserve"> kompenzátorů DN200</w:t>
      </w:r>
      <w:r w:rsidR="003815E2">
        <w:t xml:space="preserve"> - </w:t>
      </w:r>
      <w:r w:rsidR="003815E2" w:rsidRPr="003815E2">
        <w:t>ALS EURO 200-16-50x268</w:t>
      </w:r>
      <w:r w:rsidR="007831E0">
        <w:t xml:space="preserve"> (p</w:t>
      </w:r>
      <w:r>
        <w:t>řed každým novým kompenzátorem budou umístěné vodící třmeny</w:t>
      </w:r>
      <w:r w:rsidR="007831E0">
        <w:t>),</w:t>
      </w:r>
    </w:p>
    <w:p w:rsidR="00132D92" w:rsidRDefault="00521178" w:rsidP="00132D92">
      <w:pPr>
        <w:pStyle w:val="Odstavec3"/>
      </w:pPr>
      <w:r w:rsidRPr="00521178">
        <w:t>dodávka a montáž</w:t>
      </w:r>
      <w:r w:rsidRPr="000B184C">
        <w:t xml:space="preserve"> </w:t>
      </w:r>
      <w:r>
        <w:t>1 ks pojišťovacího ventilu</w:t>
      </w:r>
      <w:r w:rsidR="003815E2">
        <w:t xml:space="preserve"> </w:t>
      </w:r>
      <w:r w:rsidR="003815E2" w:rsidRPr="000A6DA9">
        <w:t>P1621740 DN 25 10/1,0 MPa</w:t>
      </w:r>
      <w:r w:rsidR="007831E0">
        <w:t>,</w:t>
      </w:r>
    </w:p>
    <w:p w:rsidR="007831E0" w:rsidRDefault="007831E0" w:rsidP="00521178">
      <w:pPr>
        <w:pStyle w:val="Odstavec3"/>
      </w:pPr>
      <w:r>
        <w:t>provedení nátěru opravované části potrubí</w:t>
      </w:r>
    </w:p>
    <w:p w:rsidR="00297835" w:rsidRDefault="00660245" w:rsidP="00521178">
      <w:pPr>
        <w:pStyle w:val="Odstavec3"/>
      </w:pPr>
      <w:r>
        <w:t>v</w:t>
      </w:r>
      <w:r w:rsidR="00521178">
        <w:t>yzkoušení díla, tj. provedení odzkoušení každého kompenzátoru a ventilu</w:t>
      </w:r>
      <w:r w:rsidR="00B14D27">
        <w:t xml:space="preserve">, </w:t>
      </w:r>
      <w:r>
        <w:t>blíže viz</w:t>
      </w:r>
      <w:r w:rsidR="00B14D27">
        <w:t xml:space="preserve"> </w:t>
      </w:r>
      <w:r w:rsidR="00617E23">
        <w:t>čl.</w:t>
      </w:r>
      <w:r w:rsidR="00B14D27">
        <w:t xml:space="preserve"> </w:t>
      </w:r>
      <w:r w:rsidR="00B14D27">
        <w:fldChar w:fldCharType="begin"/>
      </w:r>
      <w:r w:rsidR="00B14D27">
        <w:instrText xml:space="preserve"> REF _Ref374529096 \r \h </w:instrText>
      </w:r>
      <w:r w:rsidR="00B14D27">
        <w:fldChar w:fldCharType="separate"/>
      </w:r>
      <w:r w:rsidR="004D5A10">
        <w:t>2.9</w:t>
      </w:r>
      <w:r w:rsidR="00B14D27">
        <w:fldChar w:fldCharType="end"/>
      </w:r>
      <w:r>
        <w:t xml:space="preserve"> této Smlouvy,</w:t>
      </w:r>
    </w:p>
    <w:p w:rsidR="00672CC1" w:rsidRPr="00A96AD8" w:rsidRDefault="00660245" w:rsidP="00521178">
      <w:pPr>
        <w:pStyle w:val="Odstavec3"/>
      </w:pPr>
      <w:r>
        <w:t>u</w:t>
      </w:r>
      <w:r w:rsidR="00521178">
        <w:t>vedení do provozu</w:t>
      </w:r>
      <w:r>
        <w:t>,</w:t>
      </w:r>
    </w:p>
    <w:p w:rsidR="00B20BE0" w:rsidRPr="004F3BF5" w:rsidRDefault="00B20BE0" w:rsidP="00521178">
      <w:pPr>
        <w:pStyle w:val="Odstavec2"/>
        <w:numPr>
          <w:ilvl w:val="0"/>
          <w:numId w:val="0"/>
        </w:numPr>
        <w:ind w:left="567"/>
      </w:pPr>
      <w:r w:rsidRPr="004F3BF5">
        <w:t>(dále jen „</w:t>
      </w:r>
      <w:r w:rsidRPr="004F3BF5">
        <w:rPr>
          <w:b/>
          <w:i/>
        </w:rPr>
        <w:t>Dílo</w:t>
      </w:r>
      <w:r w:rsidRPr="004F3BF5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1C3C5E">
        <w:t>D</w:t>
      </w:r>
      <w:r>
        <w:t xml:space="preserve">ílo v rozsahu a dle technického řešení podle níže uvedené dokumentace (dále jen „Závazné podklady“): </w:t>
      </w:r>
    </w:p>
    <w:p w:rsidR="00B20BE0" w:rsidRPr="0097481E" w:rsidRDefault="00B20BE0" w:rsidP="00412ECF">
      <w:pPr>
        <w:pStyle w:val="Odstavec2"/>
        <w:numPr>
          <w:ilvl w:val="0"/>
          <w:numId w:val="25"/>
        </w:numPr>
      </w:pPr>
      <w:r w:rsidRPr="0097481E">
        <w:t xml:space="preserve">Zhotoviteli předané a jím převzaté zadávací dokumentace ze dne </w:t>
      </w:r>
      <w:bookmarkStart w:id="15" w:name="Text11"/>
      <w:r w:rsidR="004F3BF5" w:rsidRPr="00412ECF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5"/>
      <w:r w:rsidR="004F3BF5" w:rsidRPr="0097481E">
        <w:t xml:space="preserve"> </w:t>
      </w:r>
      <w:r w:rsidRPr="0097481E">
        <w:t>k zakázce</w:t>
      </w:r>
      <w:r>
        <w:t xml:space="preserve"> </w:t>
      </w:r>
      <w:r w:rsidR="00412ECF">
        <w:t xml:space="preserve">č. 040/14/OCN nazvané </w:t>
      </w:r>
      <w:r w:rsidR="00412ECF" w:rsidRPr="004F3BF5">
        <w:t>„</w:t>
      </w:r>
      <w:r w:rsidR="00412ECF" w:rsidRPr="00412ECF">
        <w:t>Oprava kompenzátorů Šlapanov</w:t>
      </w:r>
      <w:r w:rsidR="00412ECF" w:rsidRPr="004F3BF5">
        <w:t>“</w:t>
      </w:r>
      <w:r w:rsidR="00412ECF">
        <w:t xml:space="preserve">, </w:t>
      </w:r>
      <w:r>
        <w:t xml:space="preserve">včetně jejích příloh (dále </w:t>
      </w:r>
      <w:r w:rsidRPr="0097481E">
        <w:t>jen „</w:t>
      </w:r>
      <w:r w:rsidRPr="0097481E">
        <w:rPr>
          <w:b/>
          <w:i/>
        </w:rPr>
        <w:t>Zadávací dokumentace</w:t>
      </w:r>
      <w:r w:rsidRPr="0097481E">
        <w:t xml:space="preserve">“), </w:t>
      </w:r>
    </w:p>
    <w:p w:rsidR="00B20BE0" w:rsidRPr="0097481E" w:rsidRDefault="00B20BE0" w:rsidP="00AF68B0">
      <w:pPr>
        <w:pStyle w:val="Odstavec2"/>
        <w:numPr>
          <w:ilvl w:val="0"/>
          <w:numId w:val="25"/>
        </w:numPr>
      </w:pPr>
      <w:r w:rsidRPr="0097481E">
        <w:t xml:space="preserve">nabídky Zhotovitele č. </w:t>
      </w:r>
      <w:bookmarkStart w:id="16" w:name="Text12"/>
      <w:r w:rsidR="004F3BF5" w:rsidRPr="00412EC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6"/>
      <w:r w:rsidR="004F3BF5" w:rsidRPr="0097481E">
        <w:t xml:space="preserve"> </w:t>
      </w:r>
      <w:r w:rsidRPr="0097481E">
        <w:t xml:space="preserve">ze dne </w:t>
      </w:r>
      <w:bookmarkStart w:id="17" w:name="Text13"/>
      <w:r w:rsidR="004F3BF5" w:rsidRPr="00412ECF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7"/>
      <w:r w:rsidR="004F3BF5" w:rsidRPr="0097481E">
        <w:t xml:space="preserve"> </w:t>
      </w:r>
      <w:r w:rsidRPr="0097481E">
        <w:t xml:space="preserve">podané do výběrového řízení k zakázce </w:t>
      </w:r>
      <w:r w:rsidR="00AF68B0" w:rsidRPr="0097481E">
        <w:t>dle Zadávací dokumentace</w:t>
      </w:r>
      <w:r w:rsidRPr="0097481E">
        <w:t xml:space="preserve"> (dále jen „</w:t>
      </w:r>
      <w:r w:rsidRPr="0097481E">
        <w:rPr>
          <w:b/>
          <w:i/>
        </w:rPr>
        <w:t>Nabídka</w:t>
      </w:r>
      <w:r w:rsidRPr="0097481E"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1C3C5E">
        <w:t>D</w:t>
      </w:r>
      <w:r w:rsidRPr="00AF68B0">
        <w:t>íla podle Zadávací dokumentace v celém jeho rozsahu a se všemi jeho součástmi.</w:t>
      </w:r>
    </w:p>
    <w:p w:rsidR="00DD6392" w:rsidRDefault="00DD6392" w:rsidP="00DD6392">
      <w:pPr>
        <w:pStyle w:val="Odstavec2"/>
      </w:pPr>
      <w:r w:rsidRPr="00DD6392">
        <w:t xml:space="preserve">Zhotovitel je povinen při provádění Díla postupovat dle způsobu provedení uvedeného v závazném </w:t>
      </w:r>
      <w:r w:rsidRPr="003265A7">
        <w:t>podrobném popisu technologických postupů a prací, který je součástí Nabídky</w:t>
      </w:r>
      <w:r w:rsidR="003265A7">
        <w:t>.</w:t>
      </w:r>
    </w:p>
    <w:p w:rsidR="008D33AF" w:rsidRDefault="00412ECF" w:rsidP="008D33AF">
      <w:pPr>
        <w:pStyle w:val="Odstavec2"/>
      </w:pPr>
      <w:r>
        <w:t>Zhotovitel odpovídá za to, že Dílo plně vyhoví podmínkám, stanoveným platnými právními předpisy a podmínkám dohodnutým v této Smlouvě. Dílo bude splňovat kvalitativní požadavky definované platnými normami ČSN nebo EN v případě, že příslušné české normy neexistují. Doporučené údaje normy ČSN se pro předmět Díla považují za normy závazné. Při rozdílu v ustanoveních normy platí ustanovení normy výhodnější pro Objednatele</w:t>
      </w:r>
      <w:r w:rsidR="008D33AF">
        <w:t>.</w:t>
      </w:r>
    </w:p>
    <w:p w:rsidR="008D33AF" w:rsidRDefault="00412ECF" w:rsidP="008D33AF">
      <w:pPr>
        <w:pStyle w:val="Odstavec2"/>
      </w:pPr>
      <w:r>
        <w:lastRenderedPageBreak/>
        <w:t>Zhotovitel se zavazuje při provádění Díla používat pouze nové a nepoužité materiály, stroje a zařízení. Zhotovitel je povinen doložit na vyzvání Objednatele nejpozději však v termínu předání a převzetí Díla soubor certifikátů či jiných průvodních dokladů rozhodujících materiálů a výrobků užitých při realizaci Díla. Pokud je součástí Díla i chemická látka či přípravek, rozumí se průvodním dokladem vždy bezpečností list</w:t>
      </w:r>
      <w:r w:rsidR="008D33AF">
        <w:t>.</w:t>
      </w:r>
    </w:p>
    <w:p w:rsidR="008D33AF" w:rsidRDefault="00412ECF" w:rsidP="008D33AF">
      <w:pPr>
        <w:pStyle w:val="Odstavec2"/>
      </w:pPr>
      <w:bookmarkStart w:id="18" w:name="_Ref374529096"/>
      <w:r>
        <w:t>Zhotovitel se zavazuje provést vyzkoušení Díla k prokázání požadovaných parametrů Díla. Zhotovitel se zavazuje provést zejména tyto zkoušky:</w:t>
      </w:r>
      <w:r w:rsidR="006439E5">
        <w:t xml:space="preserve"> </w:t>
      </w:r>
      <w:r w:rsidR="00660245">
        <w:t>t</w:t>
      </w:r>
      <w:r w:rsidR="006A61C9">
        <w:t>lakovou zkoušku potrubí</w:t>
      </w:r>
      <w:r w:rsidR="00660245">
        <w:t>,</w:t>
      </w:r>
      <w:r w:rsidR="006A61C9">
        <w:t xml:space="preserve"> na kterém byly osazeny kompenzátory. </w:t>
      </w:r>
      <w:r>
        <w:t>Zhotovitel je povinen Dílo uvést do provozu</w:t>
      </w:r>
      <w:r w:rsidR="008D33AF">
        <w:t>.</w:t>
      </w:r>
      <w:bookmarkEnd w:id="18"/>
    </w:p>
    <w:p w:rsidR="008D33AF" w:rsidRDefault="00660245" w:rsidP="008D33AF">
      <w:pPr>
        <w:pStyle w:val="Odstavec2"/>
      </w:pPr>
      <w:r>
        <w:t>Vlastníkem zhotovovaného Díla je</w:t>
      </w:r>
      <w:r w:rsidR="008C7210">
        <w:t xml:space="preserve"> Objednatel, nebezpečí škody na Díle však nese Z</w:t>
      </w:r>
      <w:r w:rsidR="008D33AF">
        <w:t xml:space="preserve">hotovitel, </w:t>
      </w:r>
      <w:r w:rsidR="008C7210">
        <w:t>a to ode dne zahájení prací na D</w:t>
      </w:r>
      <w:r w:rsidR="008D33AF">
        <w:t>íle až do předán</w:t>
      </w:r>
      <w:r w:rsidR="008C7210">
        <w:t>í Díla O</w:t>
      </w:r>
      <w:r w:rsidR="008D33AF">
        <w:t>bjednateli</w:t>
      </w:r>
      <w:r w:rsidR="008C7210">
        <w:t xml:space="preserve"> v souladu s ustanoveními ve VOP</w:t>
      </w:r>
      <w:r w:rsidR="008D33AF">
        <w:t>. K převodu vlastnických práv k materiálu, náhradním dílům, součástká</w:t>
      </w:r>
      <w:r w:rsidR="00B14D27">
        <w:t>m a </w:t>
      </w:r>
      <w:r w:rsidR="008C7210">
        <w:t>jiným částem, které vložil Zhotovitel do Díla dle této Smlouvy, na O</w:t>
      </w:r>
      <w:r w:rsidR="008D33AF">
        <w:t>bjednatele dochází v plném rozsah</w:t>
      </w:r>
      <w:r w:rsidR="008C7210">
        <w:t>u dnem protokolárního převzetí D</w:t>
      </w:r>
      <w:r w:rsidR="008D33AF">
        <w:t>íla.</w:t>
      </w:r>
    </w:p>
    <w:p w:rsidR="00660245" w:rsidRDefault="009D2782" w:rsidP="00DD6392">
      <w:pPr>
        <w:pStyle w:val="Odstavec2"/>
      </w:pPr>
      <w:r w:rsidRPr="00E633E1">
        <w:t xml:space="preserve">Objednatel zajistí pro realizaci Díla: povolení ke vstupu na pozemky a/nebo do prostor dotčených zhotovováním Díla (tj. na </w:t>
      </w:r>
      <w:r w:rsidR="00146148">
        <w:t>p</w:t>
      </w:r>
      <w:r w:rsidR="002E16D3">
        <w:t>racovišt</w:t>
      </w:r>
      <w:r w:rsidRPr="00E633E1">
        <w:t xml:space="preserve">ě), vytýčení hranic </w:t>
      </w:r>
      <w:r w:rsidR="00146148">
        <w:t>p</w:t>
      </w:r>
      <w:r w:rsidR="002E16D3">
        <w:t>racovišt</w:t>
      </w:r>
      <w:r w:rsidRPr="00E633E1">
        <w:t>ě, poskytne součinnost při realizaci Díla v termínech dohodnutých v Harmonogramu plnění</w:t>
      </w:r>
      <w:r w:rsidR="00660245">
        <w:t>, zejména poskytne požární asistenci jedné hlídky HZS Objednatele, vyprázdnění a zaslepení potrubních rozvodů před demontáží poškozených kompenzátorů a součinnost při provádění zkoušek k prokázání parametrů Díla.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</w:t>
      </w:r>
      <w:r w:rsidR="00146148">
        <w:t>p</w:t>
      </w:r>
      <w:r w:rsidR="002E16D3">
        <w:t>racovišt</w:t>
      </w:r>
      <w:r w:rsidRPr="00DD57F1">
        <w:t xml:space="preserve">ě Zhotoviteli. Smluvní strany se dohodly, že </w:t>
      </w:r>
      <w:r w:rsidRPr="00417BED">
        <w:t>bude plnit úlohu koordinace provádění opatření k zajištění</w:t>
      </w:r>
      <w:r w:rsidR="003D5352">
        <w:t xml:space="preserve"> BOZP zaměstnanců Objednatele a 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3C5CF5">
      <w:pPr>
        <w:pStyle w:val="Odstavec2"/>
      </w:pPr>
      <w:r w:rsidRPr="007F3FC6">
        <w:t xml:space="preserve">Místem plnění je </w:t>
      </w:r>
      <w:r w:rsidR="00146148">
        <w:t xml:space="preserve">pracoviště ve </w:t>
      </w:r>
      <w:r w:rsidR="003C5CF5" w:rsidRPr="003C5CF5">
        <w:t>sklad</w:t>
      </w:r>
      <w:r w:rsidR="00146148">
        <w:t>u</w:t>
      </w:r>
      <w:r w:rsidR="003C5CF5" w:rsidRPr="003C5CF5">
        <w:t xml:space="preserve"> ČEPRO, a.s., Šlapanov, 49°32'54.105"N</w:t>
      </w:r>
      <w:r w:rsidR="003C5CF5">
        <w:t xml:space="preserve"> </w:t>
      </w:r>
      <w:r w:rsidR="003C5CF5" w:rsidRPr="003C5CF5">
        <w:t>15°37'46.822"E</w:t>
      </w:r>
      <w:r w:rsidR="00146148">
        <w:t>.</w:t>
      </w:r>
    </w:p>
    <w:p w:rsidR="00146148" w:rsidRDefault="00B14D27" w:rsidP="00B14D27">
      <w:pPr>
        <w:pStyle w:val="Odstavec3"/>
      </w:pPr>
      <w:r>
        <w:t>Místo uvedené v předcházejícím ustanovení, kde je Dílo umístěno, tj. ČEPRO, a.s., sklad Šlapanov, Šlapanov 162, 582 51 je taktéž místem předání a převzetí Díla. Zhotovitel se zavazuje dodržet místo i umístění Díla v souladu se Smlouvou</w:t>
      </w:r>
      <w:r w:rsidR="00146148">
        <w:t>.</w:t>
      </w:r>
    </w:p>
    <w:p w:rsidR="007F3FC6" w:rsidRDefault="007F3FC6" w:rsidP="007F3FC6">
      <w:pPr>
        <w:pStyle w:val="Odstavec2"/>
      </w:pPr>
      <w:r w:rsidRPr="00950D8A">
        <w:t xml:space="preserve">Místo plnění se nachází v areálu provozu Objednatele a Dílo </w:t>
      </w:r>
      <w:r w:rsidR="00950D8A" w:rsidRPr="00950D8A">
        <w:t xml:space="preserve">bude </w:t>
      </w:r>
      <w:r w:rsidRPr="00950D8A">
        <w:t>prováděno za provozu</w:t>
      </w:r>
      <w:r w:rsidR="00146148">
        <w:t xml:space="preserve"> skladu Objednatele</w:t>
      </w:r>
      <w:r w:rsidRPr="00950D8A">
        <w:t xml:space="preserve"> a</w:t>
      </w:r>
      <w:r w:rsidR="00950D8A">
        <w:t> </w:t>
      </w:r>
      <w:r w:rsidRPr="007F3FC6">
        <w:t xml:space="preserve">případné náklady Zhotovitele vzniklé z důvodu této skutečnosti, např. z důvodu opatření k dodržování předpisů Objednatele platných v místě plnění a veškerém dotčeném okolí místa plnění, kde je </w:t>
      </w:r>
      <w:r w:rsidR="00146148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97481E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 xml:space="preserve">Zahájení Díla: </w:t>
      </w:r>
      <w:r w:rsidR="00950D8A" w:rsidRPr="0097481E">
        <w:tab/>
      </w:r>
      <w:r w:rsidR="00146148">
        <w:t>neprodleně po předání pracoviště Objednatelem Zhotoviteli</w:t>
      </w:r>
    </w:p>
    <w:p w:rsidR="007F3FC6" w:rsidRPr="0097481E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 xml:space="preserve">Dokončení Díla: </w:t>
      </w:r>
      <w:r w:rsidR="00950D8A" w:rsidRPr="0097481E">
        <w:tab/>
      </w:r>
      <w:r w:rsidR="00950D8A" w:rsidRPr="002D0E65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9" w:name="Text17"/>
      <w:r w:rsidR="00950D8A" w:rsidRPr="002D0E65">
        <w:rPr>
          <w:highlight w:val="yellow"/>
        </w:rPr>
        <w:instrText xml:space="preserve"> FORMTEXT </w:instrText>
      </w:r>
      <w:r w:rsidR="00950D8A" w:rsidRPr="002D0E65">
        <w:rPr>
          <w:highlight w:val="yellow"/>
        </w:rPr>
      </w:r>
      <w:r w:rsidR="00950D8A" w:rsidRPr="002D0E65">
        <w:rPr>
          <w:highlight w:val="yellow"/>
        </w:rPr>
        <w:fldChar w:fldCharType="separate"/>
      </w:r>
      <w:r w:rsidR="00950D8A" w:rsidRPr="002D0E65">
        <w:rPr>
          <w:noProof/>
          <w:highlight w:val="yellow"/>
        </w:rPr>
        <w:t> </w:t>
      </w:r>
      <w:r w:rsidR="00950D8A" w:rsidRPr="002D0E65">
        <w:rPr>
          <w:noProof/>
          <w:highlight w:val="yellow"/>
        </w:rPr>
        <w:t> </w:t>
      </w:r>
      <w:r w:rsidR="00950D8A" w:rsidRPr="002D0E65">
        <w:rPr>
          <w:noProof/>
          <w:highlight w:val="yellow"/>
        </w:rPr>
        <w:t> </w:t>
      </w:r>
      <w:r w:rsidR="00950D8A" w:rsidRPr="002D0E65">
        <w:rPr>
          <w:noProof/>
          <w:highlight w:val="yellow"/>
        </w:rPr>
        <w:t> </w:t>
      </w:r>
      <w:r w:rsidR="00950D8A" w:rsidRPr="002D0E65">
        <w:rPr>
          <w:noProof/>
          <w:highlight w:val="yellow"/>
        </w:rPr>
        <w:t> </w:t>
      </w:r>
      <w:r w:rsidR="00950D8A" w:rsidRPr="002D0E65">
        <w:rPr>
          <w:highlight w:val="yellow"/>
        </w:rPr>
        <w:fldChar w:fldCharType="end"/>
      </w:r>
      <w:bookmarkEnd w:id="19"/>
    </w:p>
    <w:p w:rsidR="007F3FC6" w:rsidRPr="00950D8A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>Předání Díla:</w:t>
      </w:r>
      <w:r w:rsidR="00950D8A" w:rsidRPr="0097481E">
        <w:tab/>
      </w:r>
      <w:r w:rsidR="00950D8A" w:rsidRPr="002D0E65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0" w:name="Text18"/>
      <w:r w:rsidR="00950D8A" w:rsidRPr="002D0E65">
        <w:rPr>
          <w:highlight w:val="yellow"/>
        </w:rPr>
        <w:instrText xml:space="preserve"> FORMTEXT </w:instrText>
      </w:r>
      <w:r w:rsidR="00950D8A" w:rsidRPr="002D0E65">
        <w:rPr>
          <w:highlight w:val="yellow"/>
        </w:rPr>
      </w:r>
      <w:r w:rsidR="00950D8A" w:rsidRPr="002D0E65">
        <w:rPr>
          <w:highlight w:val="yellow"/>
        </w:rPr>
        <w:fldChar w:fldCharType="separate"/>
      </w:r>
      <w:r w:rsidR="00950D8A" w:rsidRPr="002D0E65">
        <w:rPr>
          <w:noProof/>
          <w:highlight w:val="yellow"/>
        </w:rPr>
        <w:t> </w:t>
      </w:r>
      <w:r w:rsidR="00950D8A" w:rsidRPr="002D0E65">
        <w:rPr>
          <w:noProof/>
          <w:highlight w:val="yellow"/>
        </w:rPr>
        <w:t> </w:t>
      </w:r>
      <w:r w:rsidR="00950D8A" w:rsidRPr="002D0E65">
        <w:rPr>
          <w:noProof/>
          <w:highlight w:val="yellow"/>
        </w:rPr>
        <w:t> </w:t>
      </w:r>
      <w:r w:rsidR="00950D8A" w:rsidRPr="002D0E65">
        <w:rPr>
          <w:noProof/>
          <w:highlight w:val="yellow"/>
        </w:rPr>
        <w:t> </w:t>
      </w:r>
      <w:r w:rsidR="00950D8A" w:rsidRPr="002D0E65">
        <w:rPr>
          <w:noProof/>
          <w:highlight w:val="yellow"/>
        </w:rPr>
        <w:t> </w:t>
      </w:r>
      <w:r w:rsidR="00950D8A" w:rsidRPr="002D0E65">
        <w:rPr>
          <w:highlight w:val="yellow"/>
        </w:rPr>
        <w:fldChar w:fldCharType="end"/>
      </w:r>
      <w:bookmarkEnd w:id="20"/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950D8A">
        <w:t>Zhotovitel je povinen realizovat Dílo v termínech uvedených v Harmonogramu plnění uvedeném v Nabídce, resp. odsouhlaseném Objednatelem (dále jen „</w:t>
      </w:r>
      <w:r w:rsidRPr="00950D8A">
        <w:rPr>
          <w:b/>
          <w:i/>
        </w:rPr>
        <w:t>Harmonogram plnění</w:t>
      </w:r>
      <w:r w:rsidRPr="00950D8A">
        <w:t>“)</w:t>
      </w:r>
      <w:r w:rsidR="00A973E3">
        <w:t>, jež tvoří přílohu této Smlouvy.</w:t>
      </w:r>
    </w:p>
    <w:p w:rsidR="007F3FC6" w:rsidRPr="00853725" w:rsidRDefault="007F3FC6" w:rsidP="007F3FC6">
      <w:pPr>
        <w:pStyle w:val="Odstavec2"/>
      </w:pPr>
      <w:r w:rsidRPr="002E16D3">
        <w:t xml:space="preserve">Řádné provedení Díla </w:t>
      </w:r>
      <w:r w:rsidR="0052478E" w:rsidRPr="002E16D3">
        <w:rPr>
          <w:b/>
        </w:rPr>
        <w:t>nevyžaduje</w:t>
      </w:r>
      <w:r w:rsidR="0052478E" w:rsidRPr="002E16D3">
        <w:t xml:space="preserve"> </w:t>
      </w:r>
      <w:r w:rsidR="00B4113E" w:rsidRPr="002E16D3">
        <w:t>odstávku</w:t>
      </w:r>
      <w:r w:rsidRPr="002E16D3">
        <w:t xml:space="preserve"> provozu Objednatele či jeho části.</w:t>
      </w:r>
    </w:p>
    <w:p w:rsidR="002F6183" w:rsidRPr="002F6183" w:rsidRDefault="002F6183" w:rsidP="002F6183">
      <w:pPr>
        <w:pStyle w:val="Odstavec2"/>
      </w:pPr>
      <w:r w:rsidRPr="002F6183">
        <w:t xml:space="preserve">Přejímka </w:t>
      </w:r>
      <w:r w:rsidR="00DB6351">
        <w:t>p</w:t>
      </w:r>
      <w:r w:rsidR="002E16D3">
        <w:t>racovišt</w:t>
      </w:r>
      <w:r w:rsidRPr="002F6183">
        <w:t>ě</w:t>
      </w:r>
      <w:r w:rsidR="00DB6351">
        <w:t xml:space="preserve"> („Staveniště“ viz VOP)</w:t>
      </w:r>
    </w:p>
    <w:p w:rsidR="002F6183" w:rsidRPr="00C82989" w:rsidRDefault="00DB6351" w:rsidP="002F6183">
      <w:pPr>
        <w:pStyle w:val="Odstavec3"/>
      </w:pPr>
      <w:r>
        <w:t>V souvislost</w:t>
      </w:r>
      <w:r w:rsidR="006A66ED">
        <w:t>i</w:t>
      </w:r>
      <w:r>
        <w:t xml:space="preserve"> s činnostmi Zhotovitele na Díle, které budou provedeny v</w:t>
      </w:r>
      <w:r w:rsidR="006A66ED">
        <w:t> místě plnění, tj. v</w:t>
      </w:r>
      <w:r>
        <w:t xml:space="preserve">e skladu Objednatele se Objednatel zavazuje Zhotoviteli předat pracoviště. </w:t>
      </w:r>
      <w:r w:rsidR="002F6183" w:rsidRPr="00C82989">
        <w:t xml:space="preserve">Přejímka </w:t>
      </w:r>
      <w:r>
        <w:t>p</w:t>
      </w:r>
      <w:r w:rsidR="002E16D3">
        <w:t>racovišt</w:t>
      </w:r>
      <w:r w:rsidR="002F6183" w:rsidRPr="00C82989">
        <w:t>ě proběhne jednorázově.</w:t>
      </w:r>
    </w:p>
    <w:p w:rsidR="00521FE0" w:rsidRPr="008B4111" w:rsidRDefault="00521FE0" w:rsidP="00521FE0">
      <w:pPr>
        <w:pStyle w:val="Odstavec3"/>
      </w:pPr>
      <w:r w:rsidRPr="008B4111">
        <w:t xml:space="preserve">Zhotovitel je povinen předat vyklizené </w:t>
      </w:r>
      <w:r w:rsidR="00DB6351">
        <w:t>p</w:t>
      </w:r>
      <w:r w:rsidR="002E16D3">
        <w:t>racovišt</w:t>
      </w:r>
      <w:r w:rsidRPr="008B4111">
        <w:t>ě bez vad ve lhůtě předání a převzetí Díla.</w:t>
      </w:r>
    </w:p>
    <w:p w:rsidR="005C5D01" w:rsidRDefault="005C5D01" w:rsidP="002D0E65">
      <w:pPr>
        <w:pStyle w:val="lnek"/>
        <w:keepNext/>
        <w:ind w:left="17"/>
      </w:pPr>
      <w:r w:rsidRPr="00280022">
        <w:rPr>
          <w:rFonts w:eastAsiaTheme="minorEastAsia"/>
        </w:rPr>
        <w:lastRenderedPageBreak/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21" w:name="_Ref321240324"/>
      <w:r w:rsidRPr="005C5D01">
        <w:t>Celková Cena díla v plném rozsahu dle této Smlouvy je stanovena jako smluvní cena bez DPH:</w:t>
      </w:r>
      <w:bookmarkEnd w:id="21"/>
    </w:p>
    <w:bookmarkStart w:id="22" w:name="Text20"/>
    <w:p w:rsidR="005C5D01" w:rsidRDefault="009F2970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2478E">
        <w:rPr>
          <w:b/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52478E">
        <w:rPr>
          <w:b/>
          <w:highlight w:val="yellow"/>
        </w:rPr>
        <w:instrText xml:space="preserve"> FORMTEXT </w:instrText>
      </w:r>
      <w:r w:rsidRPr="0052478E">
        <w:rPr>
          <w:b/>
          <w:highlight w:val="yellow"/>
        </w:rPr>
      </w:r>
      <w:r w:rsidRPr="0052478E">
        <w:rPr>
          <w:b/>
          <w:highlight w:val="yellow"/>
        </w:rPr>
        <w:fldChar w:fldCharType="separate"/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highlight w:val="yellow"/>
        </w:rPr>
        <w:fldChar w:fldCharType="end"/>
      </w:r>
      <w:bookmarkEnd w:id="22"/>
      <w:r w:rsidRPr="009F2970">
        <w:rPr>
          <w:b/>
        </w:rPr>
        <w:t xml:space="preserve"> </w:t>
      </w:r>
      <w:r w:rsidR="005C5D01" w:rsidRPr="009F2970">
        <w:rPr>
          <w:b/>
        </w:rPr>
        <w:t xml:space="preserve">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4551BF" w:rsidRDefault="005C5D01" w:rsidP="005C5D01">
      <w:pPr>
        <w:pStyle w:val="Odstavec2"/>
        <w:numPr>
          <w:ilvl w:val="0"/>
          <w:numId w:val="0"/>
        </w:numPr>
        <w:ind w:left="567"/>
      </w:pPr>
      <w:r w:rsidRPr="004551BF">
        <w:t>Cena díla bude Objednatelem</w:t>
      </w:r>
      <w:r w:rsidR="004551BF" w:rsidRPr="004551BF">
        <w:t xml:space="preserve"> </w:t>
      </w:r>
      <w:r w:rsidRPr="004551BF">
        <w:t>uhrazena jednorázově po řádném a úplném dokončení celého Díla, na základě faktury – daňového dokladu (dále jen „</w:t>
      </w:r>
      <w:r w:rsidRPr="004551BF">
        <w:rPr>
          <w:b/>
          <w:i/>
        </w:rPr>
        <w:t>faktura</w:t>
      </w:r>
      <w:r w:rsidRPr="004551BF">
        <w:t xml:space="preserve">“) vystavené po předání a převzetí Díla, o kterém </w:t>
      </w:r>
      <w:r w:rsidR="00E00091" w:rsidRPr="004551BF">
        <w:t xml:space="preserve">bude sepsán Protokol o předání </w:t>
      </w:r>
      <w:r w:rsidRPr="004551BF">
        <w:t>a převzetí.</w:t>
      </w:r>
    </w:p>
    <w:p w:rsidR="005C5D01" w:rsidRPr="004551BF" w:rsidRDefault="005C5D01" w:rsidP="00721C8A">
      <w:pPr>
        <w:pStyle w:val="Odstavec2"/>
      </w:pPr>
      <w:r w:rsidRPr="004551BF">
        <w:t>Smluvní strany si zádržné nesjednávají.</w:t>
      </w:r>
      <w:r w:rsidR="00721C8A" w:rsidRPr="004551BF">
        <w:t xml:space="preserve"> </w:t>
      </w:r>
    </w:p>
    <w:p w:rsidR="00266366" w:rsidRDefault="00E00091" w:rsidP="00257AB5">
      <w:pPr>
        <w:pStyle w:val="Odstavec2"/>
      </w:pPr>
      <w:r>
        <w:t>Adres</w:t>
      </w:r>
      <w:r w:rsidR="00257AB5">
        <w:t>a</w:t>
      </w:r>
      <w:r>
        <w:t xml:space="preserve"> pro doručení faktur: </w:t>
      </w:r>
    </w:p>
    <w:p w:rsidR="0052478E" w:rsidRDefault="0052478E" w:rsidP="0052478E">
      <w:pPr>
        <w:pStyle w:val="Odstavec3"/>
      </w:pPr>
      <w:r>
        <w:t>v listinné podobě: ČEPRO, a.s., FÚ, Odbor účtárny, Hněvice 62, 411 08 Štětí;</w:t>
      </w:r>
    </w:p>
    <w:p w:rsidR="00266366" w:rsidRDefault="0052478E" w:rsidP="0052478E">
      <w:pPr>
        <w:pStyle w:val="Odstavec3"/>
      </w:pPr>
      <w:r>
        <w:t xml:space="preserve">v elektronické podobě z elektronické adresy Zhotovitele: </w:t>
      </w:r>
      <w:bookmarkStart w:id="23" w:name="Text38"/>
      <w:r w:rsidRPr="002D0E65">
        <w:rPr>
          <w:highlight w:val="yellow"/>
        </w:rPr>
        <w:fldChar w:fldCharType="begin">
          <w:ffData>
            <w:name w:val="Text38"/>
            <w:enabled/>
            <w:calcOnExit w:val="0"/>
            <w:textInput/>
          </w:ffData>
        </w:fldChar>
      </w:r>
      <w:r w:rsidRPr="002D0E65">
        <w:rPr>
          <w:highlight w:val="yellow"/>
        </w:rPr>
        <w:instrText xml:space="preserve"> FORMTEXT </w:instrText>
      </w:r>
      <w:r w:rsidRPr="002D0E65">
        <w:rPr>
          <w:highlight w:val="yellow"/>
        </w:rPr>
      </w:r>
      <w:r w:rsidRPr="002D0E65">
        <w:rPr>
          <w:highlight w:val="yellow"/>
        </w:rPr>
        <w:fldChar w:fldCharType="separate"/>
      </w:r>
      <w:r w:rsidRPr="002D0E65">
        <w:rPr>
          <w:highlight w:val="yellow"/>
        </w:rPr>
        <w:t> </w:t>
      </w:r>
      <w:r w:rsidRPr="002D0E65">
        <w:rPr>
          <w:highlight w:val="yellow"/>
        </w:rPr>
        <w:t> </w:t>
      </w:r>
      <w:r w:rsidRPr="002D0E65">
        <w:rPr>
          <w:highlight w:val="yellow"/>
        </w:rPr>
        <w:t> </w:t>
      </w:r>
      <w:r w:rsidRPr="002D0E65">
        <w:rPr>
          <w:highlight w:val="yellow"/>
        </w:rPr>
        <w:t> </w:t>
      </w:r>
      <w:r w:rsidRPr="002D0E65">
        <w:rPr>
          <w:highlight w:val="yellow"/>
        </w:rPr>
        <w:t> </w:t>
      </w:r>
      <w:r w:rsidRPr="002D0E65">
        <w:rPr>
          <w:highlight w:val="yellow"/>
        </w:rPr>
        <w:fldChar w:fldCharType="end"/>
      </w:r>
      <w:bookmarkEnd w:id="23"/>
      <w:r>
        <w:t xml:space="preserve"> na e-mailovou adresu Objednatele </w:t>
      </w:r>
      <w:hyperlink r:id="rId9" w:history="1">
        <w:r w:rsidRPr="0052478E"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257AB5">
        <w:t>60</w:t>
      </w:r>
      <w:r w:rsidRPr="00E00091">
        <w:t xml:space="preserve"> dnů od jejího doručení Objednateli</w:t>
      </w:r>
      <w:r>
        <w:t>.</w:t>
      </w:r>
    </w:p>
    <w:p w:rsidR="007B1761" w:rsidRPr="00A14FDC" w:rsidRDefault="007B1761" w:rsidP="00280022">
      <w:pPr>
        <w:pStyle w:val="lnek"/>
      </w:pPr>
      <w:r w:rsidRPr="00A14FDC">
        <w:t xml:space="preserve">Předání a </w:t>
      </w:r>
      <w:r w:rsidRPr="00A14FDC">
        <w:rPr>
          <w:rFonts w:eastAsiaTheme="minorEastAsia"/>
        </w:rPr>
        <w:t>převzetí</w:t>
      </w:r>
      <w:r w:rsidRPr="00A14FDC">
        <w:t xml:space="preserve"> Díla</w:t>
      </w:r>
    </w:p>
    <w:p w:rsidR="007B1761" w:rsidRPr="00A14FDC" w:rsidRDefault="00AE3CC7" w:rsidP="00E322F9">
      <w:pPr>
        <w:pStyle w:val="Odstavec2"/>
      </w:pPr>
      <w:r w:rsidRPr="00A14FDC">
        <w:t xml:space="preserve">Předání a převzetí Díla se uskuteční </w:t>
      </w:r>
      <w:r w:rsidR="00E322F9" w:rsidRPr="00A14FDC">
        <w:t>po řádném dokončení celého Díla</w:t>
      </w:r>
      <w:r w:rsidR="00913CDB">
        <w:t xml:space="preserve"> v místě uvedeném v čl. 3.1.1 Smlouvy</w:t>
      </w:r>
      <w:r w:rsidR="00E322F9" w:rsidRPr="00A14FDC">
        <w:t>.</w:t>
      </w:r>
    </w:p>
    <w:p w:rsidR="00F87230" w:rsidRDefault="00BE2E82" w:rsidP="00E322F9">
      <w:pPr>
        <w:pStyle w:val="Odstavec2"/>
      </w:pPr>
      <w:bookmarkStart w:id="24" w:name="_Ref334787654"/>
      <w:r w:rsidRPr="00A14FDC">
        <w:t xml:space="preserve">Pro účely přejímky a před přejímkou je Zhotovitel povinen včas připravit a předložit v českém jazyce </w:t>
      </w:r>
      <w:r w:rsidR="00CD1BFE" w:rsidRPr="00A14FDC">
        <w:t>kromě veškerých dokladů sjednaných jinde ve Smlouvě a</w:t>
      </w:r>
      <w:r w:rsidRPr="00A14FDC">
        <w:t xml:space="preserve"> plynoucí</w:t>
      </w:r>
      <w:r w:rsidR="00CD1BFE" w:rsidRPr="00A14FDC">
        <w:t>ch</w:t>
      </w:r>
      <w:r w:rsidRPr="00A14FDC">
        <w:t xml:space="preserve"> z obecně závazných právních a technických předpisů</w:t>
      </w:r>
      <w:bookmarkEnd w:id="24"/>
      <w:r w:rsidR="00A14FDC" w:rsidRPr="00A14FDC">
        <w:t xml:space="preserve"> i doklady</w:t>
      </w:r>
      <w:r w:rsidR="005A75A9">
        <w:t xml:space="preserve"> mj. </w:t>
      </w:r>
      <w:r w:rsidR="00413447">
        <w:t xml:space="preserve">též </w:t>
      </w:r>
      <w:r w:rsidR="009B6330" w:rsidRPr="00A14FDC">
        <w:t>uvedené v Zadávací dokumentaci</w:t>
      </w:r>
      <w:r w:rsidR="00413447">
        <w:t>)</w:t>
      </w:r>
      <w:r w:rsidR="009B6330">
        <w:t>, zejména</w:t>
      </w:r>
      <w:r w:rsidR="00F87230">
        <w:t>:</w:t>
      </w:r>
    </w:p>
    <w:p w:rsidR="00322FC2" w:rsidRPr="00501932" w:rsidRDefault="00322FC2" w:rsidP="00322FC2">
      <w:pPr>
        <w:pStyle w:val="Odrky2rove"/>
      </w:pPr>
      <w:r w:rsidRPr="00501932">
        <w:t xml:space="preserve">návody k použití, obsluze a údržbě s ohledem na bezpečnost práce  </w:t>
      </w:r>
    </w:p>
    <w:p w:rsidR="00322FC2" w:rsidRDefault="00322FC2" w:rsidP="00413447">
      <w:pPr>
        <w:pStyle w:val="Odrky2rove"/>
      </w:pPr>
      <w:r w:rsidRPr="008378BC">
        <w:t>ES prohlášení o shodě (</w:t>
      </w:r>
      <w:r w:rsidR="00413447">
        <w:t xml:space="preserve">dokumentace dle zákona č. 22/1997 Sb., o technických na výrobky, v platném znění a </w:t>
      </w:r>
      <w:r w:rsidRPr="008378BC">
        <w:t xml:space="preserve">dle nařízení vlády č. 23/2003 Sb., </w:t>
      </w:r>
      <w:r w:rsidR="00413447" w:rsidRPr="00413447">
        <w:t>kterým se stanoví technické požadavky na zařízení a ochranné systémy určené pro použití v prostředí s nebezpečím výbuchu</w:t>
      </w:r>
      <w:r w:rsidR="00413447">
        <w:t xml:space="preserve">, </w:t>
      </w:r>
      <w:r w:rsidRPr="008378BC">
        <w:t xml:space="preserve">v platném znění) použitých materiálů s ohledem na přepravovaná média (BA – benzín automobilový, NM – nafta motorová) </w:t>
      </w:r>
    </w:p>
    <w:p w:rsidR="00322FC2" w:rsidRPr="00501932" w:rsidRDefault="00322FC2" w:rsidP="00322FC2">
      <w:pPr>
        <w:pStyle w:val="Odrky2rove"/>
      </w:pPr>
      <w:r w:rsidRPr="00501932">
        <w:t>atesty pro zařízení instalovaná do prostředí s nebezpečím výbuchu hořlavých par a plynů</w:t>
      </w:r>
      <w:r>
        <w:t xml:space="preserve"> - ATEX do zóny 1</w:t>
      </w:r>
    </w:p>
    <w:p w:rsidR="00322FC2" w:rsidRDefault="00322FC2" w:rsidP="00322FC2">
      <w:pPr>
        <w:pStyle w:val="Odrky2rove"/>
      </w:pPr>
      <w:r w:rsidRPr="00501932">
        <w:t>atesty, certifikáty a osvědčení o jakosti zařízení</w:t>
      </w:r>
    </w:p>
    <w:p w:rsidR="00413447" w:rsidRDefault="00413447" w:rsidP="00322FC2">
      <w:pPr>
        <w:pStyle w:val="Odrky2rove"/>
      </w:pPr>
      <w:r>
        <w:t>záruční listy</w:t>
      </w:r>
    </w:p>
    <w:p w:rsidR="00413447" w:rsidRDefault="00413447" w:rsidP="00322FC2">
      <w:pPr>
        <w:pStyle w:val="Odrky2rove"/>
      </w:pPr>
      <w:r>
        <w:t>protokol o provedených zkouškách k prokázání parametrů a funkčnosti Díla</w:t>
      </w:r>
    </w:p>
    <w:p w:rsidR="00413447" w:rsidRDefault="00413447" w:rsidP="00322FC2">
      <w:pPr>
        <w:pStyle w:val="Odrky2rove"/>
      </w:pPr>
      <w:r>
        <w:t>doklady o likvidaci odpadů vzniklých při provádění Díla, s výjimkou železného, jenž Zhotovitel pouze umístí na Objednatelem předem  určené místo v areálu skladu Objednatele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4E1A3A" w:rsidP="000B326B">
      <w:pPr>
        <w:pStyle w:val="Odstavec2"/>
        <w:numPr>
          <w:ilvl w:val="0"/>
          <w:numId w:val="29"/>
        </w:numPr>
        <w:spacing w:after="0"/>
        <w:ind w:left="1281" w:hanging="357"/>
      </w:pPr>
      <w:r>
        <w:t>1</w:t>
      </w:r>
      <w:r w:rsidR="00CD1BFE">
        <w:t>x v listinné podobě;</w:t>
      </w:r>
    </w:p>
    <w:p w:rsidR="00CD1BFE" w:rsidRDefault="004E1A3A" w:rsidP="000B326B">
      <w:pPr>
        <w:pStyle w:val="Odstavec2"/>
        <w:numPr>
          <w:ilvl w:val="0"/>
          <w:numId w:val="29"/>
        </w:numPr>
        <w:spacing w:after="0"/>
        <w:ind w:left="1281" w:hanging="357"/>
      </w:pPr>
      <w:r>
        <w:t>1</w:t>
      </w:r>
      <w:r w:rsidR="00CD1BFE">
        <w:t>x v elektronické podobě</w:t>
      </w:r>
      <w:r w:rsidR="004A251F">
        <w:t>.</w:t>
      </w:r>
      <w:r w:rsidR="00CD1BFE">
        <w:t xml:space="preserve">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>Záruční doba se sjednává v délce trvání</w:t>
      </w:r>
      <w:r w:rsidR="00F42075">
        <w:t xml:space="preserve"> </w:t>
      </w:r>
      <w:r w:rsidR="00F42075" w:rsidRPr="00F42075">
        <w:t>60 měsíců</w:t>
      </w:r>
      <w:r w:rsidR="004A251F">
        <w:t>, s výjimkou zařízení a výrobků, pro které je vystavován samostatný záruční list, přičemž Smluvní strany sjednávají délku záruky na tato zařízení a výrobky v délce trvání 36 měsíců</w:t>
      </w:r>
      <w:r w:rsidRPr="00CD1BFE">
        <w:t>.</w:t>
      </w:r>
    </w:p>
    <w:p w:rsidR="00216448" w:rsidRDefault="00216448" w:rsidP="00216448">
      <w:pPr>
        <w:pStyle w:val="Odstavec2"/>
      </w:pPr>
      <w:r w:rsidRPr="00216448">
        <w:lastRenderedPageBreak/>
        <w:t>Zhotovitel je</w:t>
      </w:r>
      <w:r>
        <w:t xml:space="preserve"> povinen vady druhu </w:t>
      </w:r>
      <w:r w:rsidRPr="00216448">
        <w:t>Havári</w:t>
      </w:r>
      <w:r>
        <w:t>e</w:t>
      </w:r>
      <w:r w:rsidR="00BF75B7">
        <w:t xml:space="preserve"> odstranit nejpozději do</w:t>
      </w:r>
      <w:r w:rsidRPr="00216448">
        <w:t xml:space="preserve"> </w:t>
      </w:r>
      <w:r w:rsidR="000324AD">
        <w:t xml:space="preserve">24 hodin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2E16D3">
        <w:t>10 pracovních dnů</w:t>
      </w:r>
      <w:r w:rsidR="00AC2364">
        <w:t xml:space="preserve"> ode dne nahlášení reklamace Objednatelem Zhotoviteli</w:t>
      </w:r>
      <w:r w:rsidR="002E16D3">
        <w:t>.</w:t>
      </w:r>
    </w:p>
    <w:p w:rsidR="00216448" w:rsidRPr="0097481E" w:rsidRDefault="00216448" w:rsidP="00216448">
      <w:pPr>
        <w:pStyle w:val="Odstavec2"/>
      </w:pPr>
      <w:r w:rsidRPr="0097481E">
        <w:t xml:space="preserve">Zhotovitel přijímá písemné reklamace vad na poštovní adrese: </w:t>
      </w:r>
      <w:bookmarkStart w:id="25" w:name="Text23"/>
      <w:r w:rsidR="00BF75B7" w:rsidRPr="00F42075">
        <w:rPr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BF75B7" w:rsidRPr="00F42075">
        <w:rPr>
          <w:highlight w:val="yellow"/>
        </w:rPr>
        <w:instrText xml:space="preserve"> FORMTEXT </w:instrText>
      </w:r>
      <w:r w:rsidR="00BF75B7" w:rsidRPr="00F42075">
        <w:rPr>
          <w:highlight w:val="yellow"/>
        </w:rPr>
      </w:r>
      <w:r w:rsidR="00BF75B7" w:rsidRPr="00F42075">
        <w:rPr>
          <w:highlight w:val="yellow"/>
        </w:rPr>
        <w:fldChar w:fldCharType="separate"/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highlight w:val="yellow"/>
        </w:rPr>
        <w:fldChar w:fldCharType="end"/>
      </w:r>
      <w:bookmarkEnd w:id="25"/>
      <w:r w:rsidR="00BF75B7" w:rsidRPr="0097481E">
        <w:t xml:space="preserve"> </w:t>
      </w:r>
      <w:r w:rsidRPr="0097481E">
        <w:t xml:space="preserve">nebo na e-mailové adrese: </w:t>
      </w:r>
      <w:bookmarkStart w:id="26" w:name="Text24"/>
      <w:r w:rsidR="00BF75B7" w:rsidRPr="00F42075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BF75B7" w:rsidRPr="00F42075">
        <w:rPr>
          <w:highlight w:val="yellow"/>
        </w:rPr>
        <w:instrText xml:space="preserve"> FORMTEXT </w:instrText>
      </w:r>
      <w:r w:rsidR="00BF75B7" w:rsidRPr="00F42075">
        <w:rPr>
          <w:highlight w:val="yellow"/>
        </w:rPr>
      </w:r>
      <w:r w:rsidR="00BF75B7" w:rsidRPr="00F42075">
        <w:rPr>
          <w:highlight w:val="yellow"/>
        </w:rPr>
        <w:fldChar w:fldCharType="separate"/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highlight w:val="yellow"/>
        </w:rPr>
        <w:fldChar w:fldCharType="end"/>
      </w:r>
      <w:bookmarkEnd w:id="26"/>
      <w:r w:rsidRPr="0097481E">
        <w:t>, na které přijímá nahlášení vad 24 hodin denně 7 dní v</w:t>
      </w:r>
      <w:r w:rsidR="00F42075">
        <w:t> </w:t>
      </w:r>
      <w:r w:rsidRPr="0097481E">
        <w:t>týdnu</w:t>
      </w:r>
      <w:r w:rsidR="00F42075">
        <w:t>.</w:t>
      </w:r>
    </w:p>
    <w:p w:rsidR="00216448" w:rsidRDefault="00216448" w:rsidP="00D122F3">
      <w:pPr>
        <w:pStyle w:val="lnek"/>
        <w:keepNext/>
        <w:ind w:left="17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97481E" w:rsidRDefault="00216448" w:rsidP="00216448">
      <w:pPr>
        <w:pStyle w:val="Odstavec2"/>
        <w:numPr>
          <w:ilvl w:val="0"/>
          <w:numId w:val="32"/>
        </w:numPr>
      </w:pPr>
      <w:r w:rsidRPr="0097481E">
        <w:t>pro případ odpovědnosti za škodu způsobenou třetí</w:t>
      </w:r>
      <w:r w:rsidR="0097481E">
        <w:t xml:space="preserve"> osobě vzniklou v souvislosti s </w:t>
      </w:r>
      <w:r w:rsidRPr="0097481E">
        <w:t>výkonem jeho podnikatelské činnosti s pojistným plněním ve výši min.</w:t>
      </w:r>
      <w:r w:rsidR="002E16D3" w:rsidRPr="002E16D3">
        <w:t xml:space="preserve"> </w:t>
      </w:r>
      <w:r w:rsidR="003815E2">
        <w:t>5</w:t>
      </w:r>
      <w:r w:rsidR="002E16D3">
        <w:t>.000.000,-</w:t>
      </w:r>
      <w:r w:rsidR="002E16D3" w:rsidRPr="0097481E">
        <w:t xml:space="preserve"> Kč</w:t>
      </w:r>
      <w:r w:rsidRPr="0097481E">
        <w:t>.</w:t>
      </w:r>
    </w:p>
    <w:p w:rsidR="00216448" w:rsidRPr="0097481E" w:rsidRDefault="00216448" w:rsidP="00216448">
      <w:pPr>
        <w:pStyle w:val="Odstavec2"/>
        <w:numPr>
          <w:ilvl w:val="0"/>
          <w:numId w:val="32"/>
        </w:numPr>
      </w:pPr>
      <w:r w:rsidRPr="0097481E">
        <w:t>pro případ odpovědnosti za škodu na životním prostředí (</w:t>
      </w:r>
      <w:r w:rsidR="0097481E">
        <w:t>za únik znečišťujících látek) s </w:t>
      </w:r>
      <w:r w:rsidRPr="0097481E">
        <w:t xml:space="preserve">pojistným plněním ve výši min. </w:t>
      </w:r>
      <w:r w:rsidR="003815E2">
        <w:t>5</w:t>
      </w:r>
      <w:r w:rsidR="002E16D3">
        <w:t>.000.000,-</w:t>
      </w:r>
      <w:r w:rsidR="002E16D3" w:rsidRPr="0097481E">
        <w:t xml:space="preserve"> Kč</w:t>
      </w:r>
    </w:p>
    <w:p w:rsidR="00216448" w:rsidRPr="0097481E" w:rsidRDefault="00216448" w:rsidP="0097481E">
      <w:pPr>
        <w:pStyle w:val="Odstavec2"/>
        <w:numPr>
          <w:ilvl w:val="0"/>
          <w:numId w:val="32"/>
        </w:numPr>
      </w:pPr>
      <w:r w:rsidRPr="0097481E">
        <w:t xml:space="preserve">pro případ odpovědnosti za škodu na majetku s pojistným plněním ve výši min. </w:t>
      </w:r>
      <w:r w:rsidR="003815E2">
        <w:t>5</w:t>
      </w:r>
      <w:r w:rsidR="002E16D3">
        <w:t>.000.000,-</w:t>
      </w:r>
      <w:r w:rsidR="002E16D3" w:rsidRPr="0097481E">
        <w:t xml:space="preserve"> Kč</w:t>
      </w:r>
      <w:r w:rsidRPr="0097481E">
        <w:t>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97481E" w:rsidRDefault="00280022" w:rsidP="00280022">
      <w:pPr>
        <w:pStyle w:val="Odstavec2"/>
      </w:pPr>
      <w:r w:rsidRPr="0097481E">
        <w:t xml:space="preserve">Smluvní strana je oprávněna v případě prodlení druhé Smluvní strany s úhradou peněžitého plnění požadovat úhradu úroku z prodlení v dohodnuté výši </w:t>
      </w:r>
      <w:r w:rsidR="0097481E" w:rsidRPr="0097481E">
        <w:t>0,02</w:t>
      </w:r>
      <w:r w:rsidRPr="0097481E">
        <w:t>% z výše peněžitého plnění, se kterým je povinná str</w:t>
      </w:r>
      <w:r w:rsidR="0097481E" w:rsidRPr="0097481E">
        <w:t>ana v prodlení, a to za každý i </w:t>
      </w:r>
      <w:r w:rsidRPr="0097481E">
        <w:t xml:space="preserve">započatý den prodlení.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97481E">
        <w:rPr>
          <w:bCs/>
        </w:rPr>
        <w:t>0,02% z </w:t>
      </w:r>
      <w:r w:rsidRPr="00280022">
        <w:rPr>
          <w:bCs/>
        </w:rPr>
        <w:t>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</w:t>
      </w:r>
      <w:r w:rsidR="002116F4">
        <w:rPr>
          <w:bCs/>
        </w:rPr>
        <w:t>p</w:t>
      </w:r>
      <w:r w:rsidR="002E16D3">
        <w:rPr>
          <w:bCs/>
        </w:rPr>
        <w:t>racovišt</w:t>
      </w:r>
      <w:r w:rsidRPr="00280022">
        <w:rPr>
          <w:bCs/>
        </w:rPr>
        <w:t>ě ve stanoveném termínu, je Objednatel oprávněn po Zhotoviteli požadovat úhradu smluvní pokuty ve výši</w:t>
      </w:r>
      <w:r w:rsidR="002E16D3">
        <w:rPr>
          <w:bCs/>
        </w:rPr>
        <w:t xml:space="preserve"> </w:t>
      </w:r>
      <w:r w:rsidR="0097481E">
        <w:rPr>
          <w:bCs/>
        </w:rPr>
        <w:t>5.000,-</w:t>
      </w:r>
      <w:r w:rsidR="0097481E" w:rsidRPr="00280022">
        <w:rPr>
          <w:bCs/>
        </w:rPr>
        <w:t xml:space="preserve"> Kč</w:t>
      </w:r>
      <w:r w:rsidRPr="00280022">
        <w:rPr>
          <w:bCs/>
        </w:rPr>
        <w:t>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97481E">
        <w:t>1.000,-</w:t>
      </w:r>
      <w:r w:rsidR="0097481E" w:rsidRPr="00280022">
        <w:t xml:space="preserve"> Kč </w:t>
      </w:r>
      <w:r w:rsidRPr="00280022">
        <w:t>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</w:t>
      </w:r>
      <w:r w:rsidR="002116F4">
        <w:t>p</w:t>
      </w:r>
      <w:r w:rsidR="002E16D3">
        <w:t>racovišt</w:t>
      </w:r>
      <w:r w:rsidRPr="00280022">
        <w:t xml:space="preserve">ě ve sjednaném termínu, je Objednatel oprávněn požadovat po Zhotoviteli úhradu smluvní pokuty ve výši </w:t>
      </w:r>
      <w:r w:rsidR="0097481E">
        <w:t>5.000,-</w:t>
      </w:r>
      <w:r w:rsidR="0097481E" w:rsidRPr="00280022">
        <w:t xml:space="preserve">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97481E">
        <w:t>1.000,-</w:t>
      </w:r>
      <w:r w:rsidR="0097481E" w:rsidRPr="00280022">
        <w:t xml:space="preserve"> Kč </w:t>
      </w:r>
      <w:r w:rsidRPr="00280022">
        <w:t>za každou vadu a den prodlení.</w:t>
      </w:r>
    </w:p>
    <w:p w:rsidR="00280022" w:rsidRDefault="00280022" w:rsidP="00280022">
      <w:pPr>
        <w:pStyle w:val="Odstavec3"/>
      </w:pPr>
      <w:r w:rsidRPr="00280022">
        <w:t>Pokud Zhotovitel nebude písemně reagovat na písemnou reklamaci vady v dohodnutých lhůtách, nebo si v těchto lhůtách písemně nedohodne s Ob</w:t>
      </w:r>
      <w:r w:rsidR="0097481E">
        <w:t>jednatelem vzhledem k rozsahu a </w:t>
      </w:r>
      <w:r w:rsidRPr="00280022">
        <w:t xml:space="preserve">složitosti reklamované vady lhůtu delší, je Objednatel oprávněn po Zhotoviteli požadovat úhradu další smluvní pokuty ve výši </w:t>
      </w:r>
      <w:r w:rsidR="0097481E">
        <w:t>5.000,-</w:t>
      </w:r>
      <w:r w:rsidR="0097481E" w:rsidRPr="00280022">
        <w:t xml:space="preserve"> Kč </w:t>
      </w:r>
      <w:r w:rsidRPr="00280022">
        <w:t>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</w:t>
      </w:r>
      <w:r w:rsidR="0097481E">
        <w:t>okuty v </w:t>
      </w:r>
      <w:r w:rsidRPr="00655C3C">
        <w:t>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lastRenderedPageBreak/>
        <w:t>V případě porušení právních a ostatních obecně závazných předpisů k zajištění BOZP, PO, nakládání s odpady a vnitřních předpisů Objednatele</w:t>
      </w:r>
      <w:r w:rsidR="00AB29A7">
        <w:t xml:space="preserve"> </w:t>
      </w:r>
      <w:r w:rsidR="002116F4">
        <w:t xml:space="preserve">v areálu skladu </w:t>
      </w:r>
      <w:r w:rsidR="00F42075">
        <w:t>Šlapanov</w:t>
      </w:r>
      <w:r w:rsidRPr="00655C3C">
        <w:t xml:space="preserve">, je Objednatel oprávněn požadovat po Zhotoviteli úhradu smluvní pokuty ve výši </w:t>
      </w:r>
      <w:r w:rsidR="00D332EF">
        <w:t>5.000,-</w:t>
      </w:r>
      <w:r w:rsidR="00D332EF" w:rsidRPr="00655C3C">
        <w:t xml:space="preserve"> Kč </w:t>
      </w:r>
      <w:r w:rsidRPr="00655C3C">
        <w:t>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0C10A9" w:rsidRDefault="000C10A9" w:rsidP="000C10A9">
      <w:pPr>
        <w:pStyle w:val="Odstavec2"/>
      </w:pPr>
      <w:r w:rsidRPr="000C10A9">
        <w:t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závazků plynoucích z této Smlouvy. Základní etické zásady společnosti tvoří přílohu č. 3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</w:t>
      </w:r>
      <w:del w:id="27" w:author="Adéla Urbánková" w:date="2014-01-09T08:25:00Z">
        <w:r w:rsidR="002525FB" w:rsidDel="00FF04AD">
          <w:delText>,</w:delText>
        </w:r>
      </w:del>
      <w:r w:rsidR="002525FB">
        <w:t xml:space="preserve"> odst. 2</w:t>
      </w:r>
      <w:del w:id="28" w:author="Adéla Urbánková" w:date="2014-01-09T08:25:00Z">
        <w:r w:rsidR="002525FB" w:rsidDel="00FF04AD">
          <w:delText>,</w:delText>
        </w:r>
      </w:del>
      <w:r w:rsidR="002525FB">
        <w:t xml:space="preserve">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29" w:name="_Ref321332148"/>
      <w:r w:rsidRPr="00BA59A8">
        <w:t>Nedílnou součástí této Smlouvy jsou přílohy:</w:t>
      </w:r>
      <w:bookmarkEnd w:id="29"/>
    </w:p>
    <w:p w:rsidR="00BA59A8" w:rsidRDefault="00FF04AD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2D0E65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3815E2">
        <w:rPr>
          <w:rFonts w:ascii="Arial" w:hAnsi="Arial" w:cs="Arial"/>
          <w:color w:val="000000"/>
          <w:sz w:val="20"/>
          <w:szCs w:val="20"/>
        </w:rPr>
        <w:t xml:space="preserve">Harmonogram </w:t>
      </w:r>
      <w:r>
        <w:rPr>
          <w:rFonts w:ascii="Arial" w:hAnsi="Arial" w:cs="Arial"/>
          <w:color w:val="000000"/>
          <w:sz w:val="20"/>
          <w:szCs w:val="20"/>
        </w:rPr>
        <w:t>plnění</w:t>
      </w:r>
    </w:p>
    <w:p w:rsidR="00533667" w:rsidRDefault="00FF04AD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2 </w:t>
      </w:r>
      <w:r w:rsidR="002D0E65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33667">
        <w:rPr>
          <w:rFonts w:ascii="Arial" w:hAnsi="Arial" w:cs="Arial"/>
          <w:color w:val="000000"/>
          <w:sz w:val="20"/>
          <w:szCs w:val="20"/>
        </w:rPr>
        <w:t>Položkový rozpočet</w:t>
      </w:r>
      <w:r w:rsidR="008F3622">
        <w:rPr>
          <w:rFonts w:ascii="Arial" w:hAnsi="Arial" w:cs="Arial"/>
          <w:color w:val="000000"/>
          <w:sz w:val="20"/>
          <w:szCs w:val="20"/>
        </w:rPr>
        <w:t xml:space="preserve"> (výkaz výměr)</w:t>
      </w:r>
    </w:p>
    <w:p w:rsidR="000C10A9" w:rsidRPr="00D767DF" w:rsidRDefault="000C10A9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Příloha č. 3 – Základní etické zásady společnosti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514BE2">
        <w:t>S</w:t>
      </w:r>
      <w:r w:rsidRPr="00BA59A8">
        <w:t xml:space="preserve">mluvními stranami podepsána ve </w:t>
      </w:r>
      <w:r w:rsidR="00D767DF">
        <w:t>čtyřech</w:t>
      </w:r>
      <w:r w:rsidRPr="00BA59A8">
        <w:t xml:space="preserve"> vyhotoveních, z nichž každá ze </w:t>
      </w:r>
      <w:r w:rsidR="00514BE2">
        <w:t>S</w:t>
      </w:r>
      <w:r w:rsidRPr="00BA59A8">
        <w:t xml:space="preserve">mluvních stran obdržela po </w:t>
      </w:r>
      <w:r w:rsidR="00D767DF">
        <w:t>dvou</w:t>
      </w:r>
      <w:r w:rsidRPr="00BA59A8">
        <w:t xml:space="preserve"> vyhotoveních. Nedílnou součástí každého vyhotovení jsou všechny přílohy uvedené v této Smlouvě</w:t>
      </w:r>
      <w:r w:rsidR="00514BE2">
        <w:t xml:space="preserve"> a dokumenty, na které odkazuje</w:t>
      </w:r>
      <w:r w:rsidRPr="00BA59A8">
        <w:t>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D767DF">
        <w:t xml:space="preserve">a účinnosti </w:t>
      </w:r>
      <w:r w:rsidRPr="00BA59A8">
        <w:t>dnem jejího podpisu oběma Smluvními stranami</w:t>
      </w:r>
      <w:r w:rsidR="00D767DF">
        <w:t>.</w:t>
      </w:r>
    </w:p>
    <w:p w:rsidR="001265C5" w:rsidRDefault="001265C5" w:rsidP="001265C5">
      <w:pPr>
        <w:pStyle w:val="Odstavec2"/>
      </w:pPr>
      <w:r w:rsidRPr="002D0E65">
        <w:t>Smluvní strany si dále sjednaly, že obsah Smlouvy je dále určen ustanoveními Všeobecných obchodních podmínek („VOP“), které tvoří nedílnou součást této Smlouvy. V případě rozdílu mezi ustanovením</w:t>
      </w:r>
      <w:r w:rsidR="00CE2701" w:rsidRPr="002D0E65">
        <w:t>i</w:t>
      </w:r>
      <w:r w:rsidRPr="002D0E65">
        <w:t xml:space="preserve"> ve VOP a ustanoveními v této Smlouvě, mají přednost ustanovení v této Smlouvě. </w:t>
      </w:r>
      <w:r w:rsidRPr="002D0E65">
        <w:lastRenderedPageBreak/>
        <w:t>Je-li ve Smlouvě některý výraz uveden s počátečním velkým písmenem a není-li jeho význam definován ve Smlouvě, má význam uvedený ve VOP a/nebo v dokumentech, na které</w:t>
      </w:r>
      <w:r w:rsidRPr="001265C5">
        <w:t xml:space="preserve">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5F38FA" w:rsidRDefault="005F38FA" w:rsidP="005F38FA">
      <w:pPr>
        <w:pStyle w:val="Odstavec3"/>
      </w:pPr>
      <w:r>
        <w:t>Smluvní strany se dohodly, že ustanovení čl. 3.6 VOP se na vztah Smluvních stran založený touto Smlouvou neužije.</w:t>
      </w:r>
    </w:p>
    <w:p w:rsidR="001265C5" w:rsidRDefault="001265C5" w:rsidP="003A4FB3">
      <w:pPr>
        <w:pStyle w:val="Odstavec2"/>
      </w:pPr>
      <w:r>
        <w:t>VOP jsou uveřejněna na adrese</w:t>
      </w:r>
      <w:r w:rsidR="003A4FB3">
        <w:t xml:space="preserve"> </w:t>
      </w:r>
      <w:hyperlink r:id="rId10" w:history="1">
        <w:r w:rsidR="003A4FB3" w:rsidRPr="003A4FB3">
          <w:rPr>
            <w:rStyle w:val="Hypertextovodkaz"/>
          </w:rPr>
          <w:t>https://www.ceproas.cz/public/data/VOP-M-2013-10-14.pdf</w:t>
        </w:r>
      </w:hyperlink>
      <w:r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</w:t>
      </w:r>
      <w:r w:rsidR="0058711E">
        <w:t>:</w:t>
      </w:r>
      <w:r w:rsidR="0058711E">
        <w:tab/>
      </w:r>
      <w:r w:rsidR="0058711E">
        <w:tab/>
      </w:r>
      <w:r w:rsidR="0058711E">
        <w:tab/>
      </w:r>
      <w:r w:rsidR="0058711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</w:t>
      </w:r>
      <w:r w:rsidR="0058711E">
        <w:t>:</w:t>
      </w:r>
    </w:p>
    <w:p w:rsidR="0021315A" w:rsidRDefault="0021315A" w:rsidP="0021315A"/>
    <w:p w:rsidR="0021315A" w:rsidRDefault="0021315A" w:rsidP="0058711E">
      <w:pPr>
        <w:tabs>
          <w:tab w:val="left" w:pos="5103"/>
        </w:tabs>
      </w:pPr>
      <w:r>
        <w:t>ČEPRO, a.s.</w:t>
      </w:r>
      <w:bookmarkStart w:id="30" w:name="Text31"/>
      <w:r w:rsidR="0058711E">
        <w:tab/>
      </w:r>
      <w:r w:rsidR="0058711E" w:rsidRPr="002D0E65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58711E" w:rsidRPr="002D0E65">
        <w:rPr>
          <w:highlight w:val="yellow"/>
        </w:rPr>
        <w:instrText xml:space="preserve"> FORMTEXT </w:instrText>
      </w:r>
      <w:r w:rsidR="0058711E" w:rsidRPr="002D0E65">
        <w:rPr>
          <w:highlight w:val="yellow"/>
        </w:rPr>
      </w:r>
      <w:r w:rsidR="0058711E" w:rsidRPr="002D0E65">
        <w:rPr>
          <w:highlight w:val="yellow"/>
        </w:rPr>
        <w:fldChar w:fldCharType="separate"/>
      </w:r>
      <w:r w:rsidR="0058711E" w:rsidRPr="002D0E65">
        <w:rPr>
          <w:noProof/>
          <w:highlight w:val="yellow"/>
        </w:rPr>
        <w:t> </w:t>
      </w:r>
      <w:r w:rsidR="0058711E" w:rsidRPr="002D0E65">
        <w:rPr>
          <w:noProof/>
          <w:highlight w:val="yellow"/>
        </w:rPr>
        <w:t> </w:t>
      </w:r>
      <w:r w:rsidR="0058711E" w:rsidRPr="002D0E65">
        <w:rPr>
          <w:noProof/>
          <w:highlight w:val="yellow"/>
        </w:rPr>
        <w:t> </w:t>
      </w:r>
      <w:r w:rsidR="0058711E" w:rsidRPr="002D0E65">
        <w:rPr>
          <w:noProof/>
          <w:highlight w:val="yellow"/>
        </w:rPr>
        <w:t> </w:t>
      </w:r>
      <w:r w:rsidR="0058711E" w:rsidRPr="002D0E65">
        <w:rPr>
          <w:noProof/>
          <w:highlight w:val="yellow"/>
        </w:rPr>
        <w:t> </w:t>
      </w:r>
      <w:r w:rsidR="0058711E" w:rsidRPr="002D0E65">
        <w:rPr>
          <w:highlight w:val="yellow"/>
        </w:rPr>
        <w:fldChar w:fldCharType="end"/>
      </w:r>
      <w:bookmarkEnd w:id="30"/>
    </w:p>
    <w:p w:rsidR="0096644F" w:rsidRDefault="0096644F" w:rsidP="0021315A"/>
    <w:p w:rsidR="0096644F" w:rsidRDefault="0096644F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58711E">
      <w:pPr>
        <w:tabs>
          <w:tab w:val="left" w:pos="5103"/>
        </w:tabs>
        <w:spacing w:after="0"/>
      </w:pPr>
      <w:r>
        <w:t xml:space="preserve">Mgr. Jan Duspěva </w:t>
      </w:r>
      <w:r>
        <w:tab/>
      </w:r>
      <w:r w:rsidR="0058711E">
        <w:tab/>
      </w:r>
      <w:r w:rsidR="0058711E" w:rsidRPr="002D0E65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31" w:name="Text32"/>
      <w:r w:rsidR="0058711E" w:rsidRPr="002D0E65">
        <w:rPr>
          <w:highlight w:val="yellow"/>
        </w:rPr>
        <w:instrText xml:space="preserve"> FORMTEXT </w:instrText>
      </w:r>
      <w:r w:rsidR="0058711E" w:rsidRPr="002D0E65">
        <w:rPr>
          <w:highlight w:val="yellow"/>
        </w:rPr>
      </w:r>
      <w:r w:rsidR="0058711E" w:rsidRPr="002D0E65">
        <w:rPr>
          <w:highlight w:val="yellow"/>
        </w:rPr>
        <w:fldChar w:fldCharType="separate"/>
      </w:r>
      <w:r w:rsidR="0058711E" w:rsidRPr="002D0E65">
        <w:rPr>
          <w:noProof/>
          <w:highlight w:val="yellow"/>
        </w:rPr>
        <w:t> </w:t>
      </w:r>
      <w:r w:rsidR="0058711E" w:rsidRPr="002D0E65">
        <w:rPr>
          <w:noProof/>
          <w:highlight w:val="yellow"/>
        </w:rPr>
        <w:t> </w:t>
      </w:r>
      <w:r w:rsidR="0058711E" w:rsidRPr="002D0E65">
        <w:rPr>
          <w:noProof/>
          <w:highlight w:val="yellow"/>
        </w:rPr>
        <w:t> </w:t>
      </w:r>
      <w:r w:rsidR="0058711E" w:rsidRPr="002D0E65">
        <w:rPr>
          <w:noProof/>
          <w:highlight w:val="yellow"/>
        </w:rPr>
        <w:t> </w:t>
      </w:r>
      <w:r w:rsidR="0058711E" w:rsidRPr="002D0E65">
        <w:rPr>
          <w:noProof/>
          <w:highlight w:val="yellow"/>
        </w:rPr>
        <w:t> </w:t>
      </w:r>
      <w:r w:rsidR="0058711E" w:rsidRPr="002D0E65">
        <w:rPr>
          <w:highlight w:val="yellow"/>
        </w:rPr>
        <w:fldChar w:fldCharType="end"/>
      </w:r>
      <w:bookmarkEnd w:id="31"/>
    </w:p>
    <w:p w:rsidR="0021315A" w:rsidRDefault="0021315A" w:rsidP="0058711E">
      <w:pPr>
        <w:tabs>
          <w:tab w:val="left" w:pos="5103"/>
        </w:tabs>
        <w:spacing w:after="0"/>
      </w:pPr>
      <w:r>
        <w:t>předseda představenstva</w:t>
      </w:r>
      <w:r>
        <w:tab/>
      </w:r>
      <w:r w:rsidR="0058711E" w:rsidRPr="002D0E65">
        <w:rPr>
          <w:highlight w:val="yellow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2" w:name="Text33"/>
      <w:r w:rsidR="0058711E" w:rsidRPr="002D0E65">
        <w:rPr>
          <w:highlight w:val="yellow"/>
        </w:rPr>
        <w:instrText xml:space="preserve"> FORMTEXT </w:instrText>
      </w:r>
      <w:r w:rsidR="0058711E" w:rsidRPr="002D0E65">
        <w:rPr>
          <w:highlight w:val="yellow"/>
        </w:rPr>
      </w:r>
      <w:r w:rsidR="0058711E" w:rsidRPr="002D0E65">
        <w:rPr>
          <w:highlight w:val="yellow"/>
        </w:rPr>
        <w:fldChar w:fldCharType="separate"/>
      </w:r>
      <w:r w:rsidR="0058711E" w:rsidRPr="002D0E65">
        <w:rPr>
          <w:highlight w:val="yellow"/>
        </w:rPr>
        <w:t> </w:t>
      </w:r>
      <w:r w:rsidR="0058711E" w:rsidRPr="002D0E65">
        <w:rPr>
          <w:highlight w:val="yellow"/>
        </w:rPr>
        <w:t> </w:t>
      </w:r>
      <w:r w:rsidR="0058711E" w:rsidRPr="002D0E65">
        <w:rPr>
          <w:highlight w:val="yellow"/>
        </w:rPr>
        <w:t> </w:t>
      </w:r>
      <w:r w:rsidR="0058711E" w:rsidRPr="002D0E65">
        <w:rPr>
          <w:highlight w:val="yellow"/>
        </w:rPr>
        <w:t> </w:t>
      </w:r>
      <w:r w:rsidR="0058711E" w:rsidRPr="002D0E65">
        <w:rPr>
          <w:highlight w:val="yellow"/>
        </w:rPr>
        <w:t> </w:t>
      </w:r>
      <w:r w:rsidR="0058711E" w:rsidRPr="002D0E65">
        <w:rPr>
          <w:highlight w:val="yellow"/>
        </w:rPr>
        <w:fldChar w:fldCharType="end"/>
      </w:r>
      <w:bookmarkEnd w:id="32"/>
    </w:p>
    <w:p w:rsidR="0021315A" w:rsidRDefault="0021315A" w:rsidP="0021315A"/>
    <w:p w:rsidR="0096644F" w:rsidRDefault="0096644F" w:rsidP="0021315A"/>
    <w:p w:rsidR="0096644F" w:rsidRDefault="0096644F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2D0E65">
      <w:headerReference w:type="default" r:id="rId11"/>
      <w:footerReference w:type="default" r:id="rId12"/>
      <w:pgSz w:w="11906" w:h="16838"/>
      <w:pgMar w:top="1417" w:right="1133" w:bottom="1560" w:left="1417" w:header="708" w:footer="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91C" w:rsidRDefault="0041491C">
      <w:r>
        <w:separator/>
      </w:r>
    </w:p>
  </w:endnote>
  <w:endnote w:type="continuationSeparator" w:id="0">
    <w:p w:rsidR="0041491C" w:rsidRDefault="00414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801C71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3CD68D7" wp14:editId="7A3BC004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757A06">
      <w:rPr>
        <w:rStyle w:val="slostrnky"/>
        <w:noProof/>
      </w:rPr>
      <w:t>1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757A06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91C" w:rsidRDefault="0041491C">
      <w:r>
        <w:separator/>
      </w:r>
    </w:p>
  </w:footnote>
  <w:footnote w:type="continuationSeparator" w:id="0">
    <w:p w:rsidR="0041491C" w:rsidRDefault="00414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2E16D3" w:rsidP="002E16D3">
    <w:pPr>
      <w:pStyle w:val="Zhlav"/>
      <w:pBdr>
        <w:bottom w:val="single" w:sz="4" w:space="1" w:color="auto"/>
      </w:pBdr>
    </w:pPr>
    <w:r>
      <w:t>ČEPRO 0</w:t>
    </w:r>
    <w:r w:rsidR="0084475E">
      <w:t>40</w:t>
    </w:r>
    <w:r>
      <w:t>/14/OCN</w:t>
    </w:r>
    <w:r w:rsidR="00BA59A8">
      <w:tab/>
    </w:r>
    <w:r w:rsidR="00BA59A8">
      <w:tab/>
    </w:r>
    <w:r>
      <w:t xml:space="preserve">Smlouva č.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7F5D"/>
    <w:multiLevelType w:val="hybridMultilevel"/>
    <w:tmpl w:val="E1842F9E"/>
    <w:lvl w:ilvl="0" w:tplc="BEA40D2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FA4780"/>
    <w:multiLevelType w:val="hybridMultilevel"/>
    <w:tmpl w:val="0C962FEE"/>
    <w:lvl w:ilvl="0" w:tplc="A0D827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8F6B28"/>
    <w:multiLevelType w:val="multilevel"/>
    <w:tmpl w:val="570CC0C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0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4EF28D1"/>
    <w:multiLevelType w:val="multilevel"/>
    <w:tmpl w:val="3792317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567" w:hanging="567"/>
      </w:pPr>
      <w:rPr>
        <w:rFonts w:ascii="Symbol" w:hAnsi="Symbol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7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74B750FB"/>
    <w:multiLevelType w:val="hybridMultilevel"/>
    <w:tmpl w:val="F02C6E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7"/>
  </w:num>
  <w:num w:numId="5">
    <w:abstractNumId w:val="17"/>
  </w:num>
  <w:num w:numId="6">
    <w:abstractNumId w:val="17"/>
  </w:num>
  <w:num w:numId="7">
    <w:abstractNumId w:val="8"/>
  </w:num>
  <w:num w:numId="8">
    <w:abstractNumId w:val="20"/>
  </w:num>
  <w:num w:numId="9">
    <w:abstractNumId w:val="17"/>
  </w:num>
  <w:num w:numId="10">
    <w:abstractNumId w:val="17"/>
  </w:num>
  <w:num w:numId="11">
    <w:abstractNumId w:val="17"/>
  </w:num>
  <w:num w:numId="12">
    <w:abstractNumId w:val="8"/>
  </w:num>
  <w:num w:numId="13">
    <w:abstractNumId w:val="17"/>
  </w:num>
  <w:num w:numId="14">
    <w:abstractNumId w:val="14"/>
  </w:num>
  <w:num w:numId="15">
    <w:abstractNumId w:val="14"/>
  </w:num>
  <w:num w:numId="16">
    <w:abstractNumId w:val="17"/>
  </w:num>
  <w:num w:numId="17">
    <w:abstractNumId w:val="17"/>
  </w:num>
  <w:num w:numId="18">
    <w:abstractNumId w:val="17"/>
  </w:num>
  <w:num w:numId="19">
    <w:abstractNumId w:val="8"/>
  </w:num>
  <w:num w:numId="20">
    <w:abstractNumId w:val="17"/>
  </w:num>
  <w:num w:numId="21">
    <w:abstractNumId w:val="21"/>
  </w:num>
  <w:num w:numId="22">
    <w:abstractNumId w:val="4"/>
  </w:num>
  <w:num w:numId="23">
    <w:abstractNumId w:val="5"/>
  </w:num>
  <w:num w:numId="24">
    <w:abstractNumId w:val="17"/>
  </w:num>
  <w:num w:numId="25">
    <w:abstractNumId w:val="6"/>
  </w:num>
  <w:num w:numId="26">
    <w:abstractNumId w:val="10"/>
  </w:num>
  <w:num w:numId="27">
    <w:abstractNumId w:val="2"/>
  </w:num>
  <w:num w:numId="28">
    <w:abstractNumId w:val="19"/>
  </w:num>
  <w:num w:numId="29">
    <w:abstractNumId w:val="15"/>
  </w:num>
  <w:num w:numId="30">
    <w:abstractNumId w:val="7"/>
  </w:num>
  <w:num w:numId="31">
    <w:abstractNumId w:val="22"/>
  </w:num>
  <w:num w:numId="32">
    <w:abstractNumId w:val="3"/>
  </w:num>
  <w:num w:numId="33">
    <w:abstractNumId w:val="12"/>
  </w:num>
  <w:num w:numId="34">
    <w:abstractNumId w:val="13"/>
  </w:num>
  <w:num w:numId="35">
    <w:abstractNumId w:val="9"/>
  </w:num>
  <w:num w:numId="36">
    <w:abstractNumId w:val="18"/>
  </w:num>
  <w:num w:numId="37">
    <w:abstractNumId w:val="11"/>
  </w:num>
  <w:num w:numId="38">
    <w:abstractNumId w:val="1"/>
  </w:num>
  <w:num w:numId="39">
    <w:abstractNumId w:val="0"/>
  </w:num>
  <w:num w:numId="40">
    <w:abstractNumId w:val="17"/>
  </w:num>
  <w:num w:numId="41">
    <w:abstractNumId w:val="17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A4"/>
    <w:rsid w:val="000324AD"/>
    <w:rsid w:val="0007144A"/>
    <w:rsid w:val="000B326B"/>
    <w:rsid w:val="000C04EF"/>
    <w:rsid w:val="000C10A9"/>
    <w:rsid w:val="000D19D8"/>
    <w:rsid w:val="00102CA9"/>
    <w:rsid w:val="00110C48"/>
    <w:rsid w:val="00122013"/>
    <w:rsid w:val="001265C5"/>
    <w:rsid w:val="00132D92"/>
    <w:rsid w:val="00146148"/>
    <w:rsid w:val="001A42B9"/>
    <w:rsid w:val="001B593E"/>
    <w:rsid w:val="001C3C5E"/>
    <w:rsid w:val="001D7068"/>
    <w:rsid w:val="001E406E"/>
    <w:rsid w:val="00204984"/>
    <w:rsid w:val="002116F4"/>
    <w:rsid w:val="0021315A"/>
    <w:rsid w:val="00216448"/>
    <w:rsid w:val="002204A4"/>
    <w:rsid w:val="00225234"/>
    <w:rsid w:val="00245CA9"/>
    <w:rsid w:val="002525FB"/>
    <w:rsid w:val="00257AB5"/>
    <w:rsid w:val="00266366"/>
    <w:rsid w:val="00280022"/>
    <w:rsid w:val="00297835"/>
    <w:rsid w:val="002D0554"/>
    <w:rsid w:val="002D0E65"/>
    <w:rsid w:val="002E16D3"/>
    <w:rsid w:val="002E16FB"/>
    <w:rsid w:val="002F1B3A"/>
    <w:rsid w:val="002F6183"/>
    <w:rsid w:val="00312C4D"/>
    <w:rsid w:val="00316F94"/>
    <w:rsid w:val="0031724E"/>
    <w:rsid w:val="00322FC2"/>
    <w:rsid w:val="003265A7"/>
    <w:rsid w:val="003617D1"/>
    <w:rsid w:val="00363594"/>
    <w:rsid w:val="003815E2"/>
    <w:rsid w:val="003A4FB3"/>
    <w:rsid w:val="003B62A4"/>
    <w:rsid w:val="003B786D"/>
    <w:rsid w:val="003C5CF5"/>
    <w:rsid w:val="003C6E40"/>
    <w:rsid w:val="003D5352"/>
    <w:rsid w:val="003E74EF"/>
    <w:rsid w:val="003F629A"/>
    <w:rsid w:val="00412ECF"/>
    <w:rsid w:val="00413447"/>
    <w:rsid w:val="0041491C"/>
    <w:rsid w:val="00430C37"/>
    <w:rsid w:val="00435D9F"/>
    <w:rsid w:val="004551BF"/>
    <w:rsid w:val="0048481F"/>
    <w:rsid w:val="00485B39"/>
    <w:rsid w:val="00492F27"/>
    <w:rsid w:val="00494CA6"/>
    <w:rsid w:val="004A251F"/>
    <w:rsid w:val="004B7BC4"/>
    <w:rsid w:val="004D5A10"/>
    <w:rsid w:val="004E1A3A"/>
    <w:rsid w:val="004F3BF5"/>
    <w:rsid w:val="004F5000"/>
    <w:rsid w:val="00514BE2"/>
    <w:rsid w:val="00521178"/>
    <w:rsid w:val="00521FE0"/>
    <w:rsid w:val="0052478E"/>
    <w:rsid w:val="00533667"/>
    <w:rsid w:val="00542175"/>
    <w:rsid w:val="00551B2C"/>
    <w:rsid w:val="005525D5"/>
    <w:rsid w:val="005555DE"/>
    <w:rsid w:val="0055780B"/>
    <w:rsid w:val="0058711E"/>
    <w:rsid w:val="005A75A9"/>
    <w:rsid w:val="005C5D01"/>
    <w:rsid w:val="005D1C50"/>
    <w:rsid w:val="005F38FA"/>
    <w:rsid w:val="00617E23"/>
    <w:rsid w:val="00635D66"/>
    <w:rsid w:val="006439E5"/>
    <w:rsid w:val="00655C3C"/>
    <w:rsid w:val="00660245"/>
    <w:rsid w:val="00672CC1"/>
    <w:rsid w:val="006857A4"/>
    <w:rsid w:val="006A61C9"/>
    <w:rsid w:val="006A66ED"/>
    <w:rsid w:val="006F2ABC"/>
    <w:rsid w:val="006F5596"/>
    <w:rsid w:val="006F78B3"/>
    <w:rsid w:val="00721C8A"/>
    <w:rsid w:val="00757A06"/>
    <w:rsid w:val="007831E0"/>
    <w:rsid w:val="007871E2"/>
    <w:rsid w:val="00790973"/>
    <w:rsid w:val="007B0C02"/>
    <w:rsid w:val="007B1761"/>
    <w:rsid w:val="007C3345"/>
    <w:rsid w:val="007E0D23"/>
    <w:rsid w:val="007F3FC6"/>
    <w:rsid w:val="00801C71"/>
    <w:rsid w:val="0084475E"/>
    <w:rsid w:val="00847822"/>
    <w:rsid w:val="00850C0B"/>
    <w:rsid w:val="00853725"/>
    <w:rsid w:val="008717AD"/>
    <w:rsid w:val="008A5C94"/>
    <w:rsid w:val="008B4111"/>
    <w:rsid w:val="008C7210"/>
    <w:rsid w:val="008D33AF"/>
    <w:rsid w:val="008F3622"/>
    <w:rsid w:val="008F48B5"/>
    <w:rsid w:val="00913CDB"/>
    <w:rsid w:val="00933004"/>
    <w:rsid w:val="00950D8A"/>
    <w:rsid w:val="00955C70"/>
    <w:rsid w:val="0096644F"/>
    <w:rsid w:val="0097481E"/>
    <w:rsid w:val="00986F82"/>
    <w:rsid w:val="009A0F9B"/>
    <w:rsid w:val="009B6330"/>
    <w:rsid w:val="009C60FD"/>
    <w:rsid w:val="009C6A0D"/>
    <w:rsid w:val="009D2782"/>
    <w:rsid w:val="009F2970"/>
    <w:rsid w:val="00A01ED4"/>
    <w:rsid w:val="00A11ED2"/>
    <w:rsid w:val="00A14FDC"/>
    <w:rsid w:val="00A973E3"/>
    <w:rsid w:val="00AB2917"/>
    <w:rsid w:val="00AB29A7"/>
    <w:rsid w:val="00AC2364"/>
    <w:rsid w:val="00AE3CC7"/>
    <w:rsid w:val="00AF26EB"/>
    <w:rsid w:val="00AF68B0"/>
    <w:rsid w:val="00B0360F"/>
    <w:rsid w:val="00B14D27"/>
    <w:rsid w:val="00B20BE0"/>
    <w:rsid w:val="00B35620"/>
    <w:rsid w:val="00B4113E"/>
    <w:rsid w:val="00B6397A"/>
    <w:rsid w:val="00B71E77"/>
    <w:rsid w:val="00B96459"/>
    <w:rsid w:val="00BA556D"/>
    <w:rsid w:val="00BA59A8"/>
    <w:rsid w:val="00BB1E0B"/>
    <w:rsid w:val="00BE18A9"/>
    <w:rsid w:val="00BE2E82"/>
    <w:rsid w:val="00BE6149"/>
    <w:rsid w:val="00BF2859"/>
    <w:rsid w:val="00BF75B7"/>
    <w:rsid w:val="00C0320B"/>
    <w:rsid w:val="00C22B4C"/>
    <w:rsid w:val="00C30D59"/>
    <w:rsid w:val="00C43689"/>
    <w:rsid w:val="00C6242D"/>
    <w:rsid w:val="00C82989"/>
    <w:rsid w:val="00C962BE"/>
    <w:rsid w:val="00CC0800"/>
    <w:rsid w:val="00CD1BFE"/>
    <w:rsid w:val="00CE2701"/>
    <w:rsid w:val="00D122F3"/>
    <w:rsid w:val="00D16993"/>
    <w:rsid w:val="00D17CE0"/>
    <w:rsid w:val="00D332EF"/>
    <w:rsid w:val="00D600AD"/>
    <w:rsid w:val="00D6544B"/>
    <w:rsid w:val="00D767DF"/>
    <w:rsid w:val="00D831DC"/>
    <w:rsid w:val="00D84BC0"/>
    <w:rsid w:val="00D85323"/>
    <w:rsid w:val="00D879F7"/>
    <w:rsid w:val="00DB6351"/>
    <w:rsid w:val="00DD4901"/>
    <w:rsid w:val="00DD57F1"/>
    <w:rsid w:val="00DD6392"/>
    <w:rsid w:val="00DE7B2B"/>
    <w:rsid w:val="00E00091"/>
    <w:rsid w:val="00E26075"/>
    <w:rsid w:val="00E322F9"/>
    <w:rsid w:val="00E53AFF"/>
    <w:rsid w:val="00E633E1"/>
    <w:rsid w:val="00E66C0B"/>
    <w:rsid w:val="00E852B7"/>
    <w:rsid w:val="00EA0733"/>
    <w:rsid w:val="00F27CC1"/>
    <w:rsid w:val="00F42075"/>
    <w:rsid w:val="00F42595"/>
    <w:rsid w:val="00F87230"/>
    <w:rsid w:val="00FC188C"/>
    <w:rsid w:val="00FE4D08"/>
    <w:rsid w:val="00FF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297835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9783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97835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97835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Odrky-psmena">
    <w:name w:val="Odrážky - písmena"/>
    <w:basedOn w:val="Normln"/>
    <w:link w:val="Odrky-psmenaCharChar"/>
    <w:rsid w:val="00297835"/>
    <w:pPr>
      <w:numPr>
        <w:numId w:val="37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97835"/>
    <w:pPr>
      <w:numPr>
        <w:ilvl w:val="1"/>
        <w:numId w:val="37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297835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297835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9783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97835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97835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Odrky-psmena">
    <w:name w:val="Odrážky - písmena"/>
    <w:basedOn w:val="Normln"/>
    <w:link w:val="Odrky-psmenaCharChar"/>
    <w:rsid w:val="00297835"/>
    <w:pPr>
      <w:numPr>
        <w:numId w:val="37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97835"/>
    <w:pPr>
      <w:numPr>
        <w:ilvl w:val="1"/>
        <w:numId w:val="37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29783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eproas.cz/public/data/VOP-M-2013-10-14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epro_DF@ceproas.cz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rnkam\Data%20aplikac&#237;\Microsoft\&#352;ablony\SOD%20M%202013%2010%2014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76AEC-86E1-4E4A-A115-58CB07F7F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 M 2013 10 14.dotm</Template>
  <TotalTime>2</TotalTime>
  <Pages>7</Pages>
  <Words>2672</Words>
  <Characters>15769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5</cp:revision>
  <cp:lastPrinted>2014-01-21T09:14:00Z</cp:lastPrinted>
  <dcterms:created xsi:type="dcterms:W3CDTF">2014-01-20T08:15:00Z</dcterms:created>
  <dcterms:modified xsi:type="dcterms:W3CDTF">2014-01-22T12:44:00Z</dcterms:modified>
</cp:coreProperties>
</file>